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49A96" w14:textId="77777777" w:rsidR="00AC5CC0" w:rsidRPr="000218A7" w:rsidRDefault="007A6A16" w:rsidP="007A6A16">
      <w:pPr>
        <w:rPr>
          <w:rFonts w:ascii="Arial" w:hAnsi="Arial" w:cs="Arial"/>
          <w:b/>
          <w:i/>
          <w:iCs/>
          <w:color w:val="0070C0"/>
          <w:sz w:val="20"/>
          <w:szCs w:val="20"/>
        </w:rPr>
      </w:pPr>
      <w:r w:rsidRPr="000218A7">
        <w:rPr>
          <w:rFonts w:ascii="Arial" w:hAnsi="Arial" w:cs="Arial"/>
          <w:b/>
          <w:i/>
          <w:iCs/>
          <w:color w:val="0070C0"/>
          <w:sz w:val="20"/>
          <w:szCs w:val="20"/>
        </w:rPr>
        <w:t>Strands:</w:t>
      </w:r>
      <w:r w:rsidR="006B46B3" w:rsidRPr="000218A7">
        <w:rPr>
          <w:rFonts w:ascii="Arial" w:hAnsi="Arial" w:cs="Arial"/>
          <w:b/>
          <w:bCs/>
          <w:i/>
          <w:iCs/>
          <w:color w:val="0070C0"/>
          <w:sz w:val="20"/>
          <w:szCs w:val="20"/>
        </w:rPr>
        <w:t xml:space="preserve"> Expertise in musculoskeletal and manual physical therapy</w:t>
      </w:r>
      <w:r w:rsidR="00DF6157" w:rsidRPr="000218A7">
        <w:rPr>
          <w:rFonts w:ascii="Arial" w:hAnsi="Arial" w:cs="Arial"/>
          <w:b/>
          <w:i/>
          <w:iCs/>
          <w:color w:val="0070C0"/>
          <w:sz w:val="20"/>
          <w:szCs w:val="20"/>
        </w:rPr>
        <w:t xml:space="preserve"> </w:t>
      </w:r>
    </w:p>
    <w:p w14:paraId="29D6B04F" w14:textId="77777777" w:rsidR="007A6A16" w:rsidRPr="000218A7" w:rsidRDefault="00AC5CC0" w:rsidP="00AC5CC0">
      <w:pPr>
        <w:pStyle w:val="Default"/>
        <w:rPr>
          <w:rFonts w:ascii="Arial" w:hAnsi="Arial" w:cs="Arial"/>
          <w:i/>
          <w:iCs/>
          <w:color w:val="FF0000"/>
          <w:sz w:val="20"/>
          <w:szCs w:val="20"/>
        </w:rPr>
      </w:pPr>
      <w:r w:rsidRPr="000218A7">
        <w:rPr>
          <w:rFonts w:ascii="Arial" w:hAnsi="Arial" w:cs="Arial"/>
          <w:i/>
          <w:iCs/>
          <w:color w:val="FF0000"/>
          <w:sz w:val="20"/>
          <w:szCs w:val="20"/>
        </w:rPr>
        <w:t xml:space="preserve"> </w:t>
      </w:r>
    </w:p>
    <w:p w14:paraId="4DA4A672" w14:textId="3680D153" w:rsidR="00AC5CC0" w:rsidRPr="009D6410" w:rsidDel="00715A14" w:rsidRDefault="00AC5CC0">
      <w:pPr>
        <w:pStyle w:val="Default"/>
        <w:spacing w:after="137"/>
        <w:rPr>
          <w:del w:id="0" w:author="Sean Gibbons" w:date="2023-09-01T01:28:00Z"/>
          <w:rFonts w:asciiTheme="majorHAnsi" w:hAnsiTheme="majorHAnsi"/>
          <w:b/>
          <w:color w:val="auto"/>
          <w:sz w:val="20"/>
          <w:szCs w:val="20"/>
        </w:rPr>
      </w:pPr>
      <w:r w:rsidRPr="000218A7">
        <w:rPr>
          <w:rFonts w:asciiTheme="majorHAnsi" w:hAnsiTheme="majorHAnsi"/>
          <w:b/>
          <w:sz w:val="20"/>
          <w:szCs w:val="20"/>
        </w:rPr>
        <w:t xml:space="preserve">1. Title of suggested symposium </w:t>
      </w:r>
    </w:p>
    <w:p w14:paraId="474F08CE" w14:textId="3DC3FB4C" w:rsidR="00AF079C" w:rsidRPr="000218A7" w:rsidRDefault="00AF079C">
      <w:pPr>
        <w:pStyle w:val="Default"/>
        <w:spacing w:after="137"/>
        <w:rPr>
          <w:ins w:id="1" w:author="Sean Gibbons" w:date="2023-08-30T15:34:00Z"/>
          <w:rFonts w:asciiTheme="majorHAnsi" w:hAnsiTheme="majorHAnsi" w:cstheme="majorHAnsi"/>
          <w:sz w:val="20"/>
          <w:szCs w:val="20"/>
          <w:shd w:val="clear" w:color="auto" w:fill="FFFFFF"/>
        </w:rPr>
        <w:pPrChange w:id="2" w:author="Sean Gibbons" w:date="2023-09-01T01:28:00Z">
          <w:pPr>
            <w:pStyle w:val="NoSpacing"/>
          </w:pPr>
        </w:pPrChange>
      </w:pPr>
      <w:del w:id="3" w:author="Sean Gibbons" w:date="2023-09-01T01:28:00Z">
        <w:r w:rsidRPr="000218A7" w:rsidDel="00715A14">
          <w:rPr>
            <w:rFonts w:asciiTheme="majorHAnsi" w:hAnsiTheme="majorHAnsi" w:cstheme="majorHAnsi"/>
            <w:sz w:val="20"/>
            <w:szCs w:val="20"/>
            <w:shd w:val="clear" w:color="auto" w:fill="FFFFFF"/>
          </w:rPr>
          <w:delText xml:space="preserve">Nociplastic pain </w:delText>
        </w:r>
        <w:r w:rsidR="00AC5210" w:rsidRPr="000218A7" w:rsidDel="00715A14">
          <w:rPr>
            <w:rFonts w:asciiTheme="majorHAnsi" w:hAnsiTheme="majorHAnsi" w:cstheme="majorHAnsi"/>
            <w:sz w:val="20"/>
            <w:szCs w:val="20"/>
            <w:shd w:val="clear" w:color="auto" w:fill="FFFFFF"/>
          </w:rPr>
          <w:delText xml:space="preserve">&amp; </w:delText>
        </w:r>
        <w:r w:rsidRPr="000218A7" w:rsidDel="00715A14">
          <w:rPr>
            <w:rFonts w:asciiTheme="majorHAnsi" w:hAnsiTheme="majorHAnsi" w:cstheme="majorHAnsi"/>
            <w:sz w:val="20"/>
            <w:szCs w:val="20"/>
            <w:shd w:val="clear" w:color="auto" w:fill="FFFFFF"/>
          </w:rPr>
          <w:delText>central sensitization: Current Knowledge and Controversies Informing Clinical Care in Chronic Musculoskeletal Pain</w:delText>
        </w:r>
      </w:del>
    </w:p>
    <w:p w14:paraId="1C4DCE9C" w14:textId="77777777" w:rsidR="00BC2306" w:rsidRPr="000218A7" w:rsidRDefault="00BC2306" w:rsidP="00EC087E">
      <w:pPr>
        <w:pStyle w:val="NoSpacing"/>
        <w:rPr>
          <w:ins w:id="4" w:author="Sean Gibbons" w:date="2023-08-30T15:34:00Z"/>
          <w:rFonts w:asciiTheme="majorHAnsi" w:hAnsiTheme="majorHAnsi" w:cstheme="majorHAnsi"/>
          <w:sz w:val="20"/>
          <w:szCs w:val="20"/>
          <w:shd w:val="clear" w:color="auto" w:fill="FFFFFF"/>
        </w:rPr>
      </w:pPr>
    </w:p>
    <w:p w14:paraId="1309D5AD" w14:textId="61B67F69" w:rsidR="00BC2306" w:rsidRPr="000218A7" w:rsidRDefault="00BC2306" w:rsidP="00EC087E">
      <w:pPr>
        <w:pStyle w:val="NoSpacing"/>
        <w:rPr>
          <w:ins w:id="5" w:author="Sean Gibbons" w:date="2023-08-27T12:17:00Z"/>
          <w:rFonts w:asciiTheme="majorHAnsi" w:hAnsiTheme="majorHAnsi" w:cstheme="majorHAnsi"/>
          <w:sz w:val="20"/>
          <w:szCs w:val="20"/>
          <w:shd w:val="clear" w:color="auto" w:fill="FFFFFF"/>
        </w:rPr>
      </w:pPr>
      <w:ins w:id="6" w:author="Sean Gibbons" w:date="2023-08-30T15:34:00Z">
        <w:r w:rsidRPr="000218A7">
          <w:rPr>
            <w:sz w:val="20"/>
            <w:szCs w:val="20"/>
            <w:rPrChange w:id="7" w:author="Sean Gibbons" w:date="2023-09-01T04:11:00Z">
              <w:rPr/>
            </w:rPrChange>
          </w:rPr>
          <w:t>Disentangling the complexities of persistent pain through a mechanistic approach</w:t>
        </w:r>
      </w:ins>
    </w:p>
    <w:p w14:paraId="69BDCDDB" w14:textId="77777777" w:rsidR="009753D4" w:rsidRPr="000218A7" w:rsidRDefault="009753D4" w:rsidP="00EC087E">
      <w:pPr>
        <w:pStyle w:val="NoSpacing"/>
        <w:rPr>
          <w:ins w:id="8" w:author="Sean Gibbons" w:date="2023-08-27T12:17:00Z"/>
          <w:rFonts w:asciiTheme="majorHAnsi" w:hAnsiTheme="majorHAnsi" w:cstheme="majorHAnsi"/>
          <w:sz w:val="20"/>
          <w:szCs w:val="20"/>
          <w:shd w:val="clear" w:color="auto" w:fill="FFFFFF"/>
        </w:rPr>
      </w:pPr>
    </w:p>
    <w:p w14:paraId="7070BFA8" w14:textId="23E87DBD" w:rsidR="009753D4" w:rsidRPr="000218A7" w:rsidDel="00600AB4" w:rsidRDefault="009753D4" w:rsidP="00EC087E">
      <w:pPr>
        <w:pStyle w:val="NoSpacing"/>
        <w:rPr>
          <w:del w:id="9" w:author="Sean Gibbons" w:date="2023-08-28T08:24:00Z"/>
          <w:rFonts w:asciiTheme="majorHAnsi" w:hAnsiTheme="majorHAnsi" w:cstheme="majorHAnsi"/>
          <w:sz w:val="20"/>
          <w:szCs w:val="20"/>
          <w:shd w:val="clear" w:color="auto" w:fill="FFFFFF"/>
        </w:rPr>
      </w:pPr>
    </w:p>
    <w:p w14:paraId="4F3E1B1F" w14:textId="2F12C703" w:rsidR="00EC087E" w:rsidRPr="000218A7" w:rsidDel="00600AB4" w:rsidRDefault="00EC087E" w:rsidP="00106A76">
      <w:pPr>
        <w:pStyle w:val="NoSpacing"/>
        <w:rPr>
          <w:del w:id="10" w:author="Sean Gibbons" w:date="2023-08-28T08:24:00Z"/>
          <w:rFonts w:asciiTheme="majorHAnsi" w:hAnsiTheme="majorHAnsi" w:cstheme="majorHAnsi"/>
          <w:iCs/>
          <w:sz w:val="20"/>
          <w:szCs w:val="20"/>
        </w:rPr>
      </w:pPr>
    </w:p>
    <w:p w14:paraId="49D7BC38" w14:textId="77777777" w:rsidR="00AC5CC0" w:rsidRPr="000218A7" w:rsidRDefault="00AC5CC0" w:rsidP="00AC5CC0">
      <w:pPr>
        <w:pStyle w:val="Default"/>
        <w:spacing w:after="137"/>
        <w:rPr>
          <w:rFonts w:asciiTheme="majorHAnsi" w:hAnsiTheme="majorHAnsi"/>
          <w:b/>
          <w:color w:val="auto"/>
          <w:sz w:val="20"/>
          <w:szCs w:val="20"/>
        </w:rPr>
      </w:pPr>
      <w:r w:rsidRPr="000218A7">
        <w:rPr>
          <w:rFonts w:asciiTheme="majorHAnsi" w:hAnsiTheme="majorHAnsi"/>
          <w:b/>
          <w:color w:val="auto"/>
          <w:sz w:val="20"/>
          <w:szCs w:val="20"/>
        </w:rPr>
        <w:t xml:space="preserve">2. Key words </w:t>
      </w:r>
    </w:p>
    <w:p w14:paraId="6ECDE912" w14:textId="54BD2D76" w:rsidR="002C27A2" w:rsidRPr="000218A7" w:rsidRDefault="00715A14" w:rsidP="50D249C6">
      <w:pPr>
        <w:pStyle w:val="Default"/>
        <w:spacing w:after="137"/>
        <w:rPr>
          <w:rFonts w:asciiTheme="majorHAnsi" w:hAnsiTheme="majorHAnsi"/>
          <w:color w:val="auto"/>
          <w:sz w:val="20"/>
          <w:szCs w:val="20"/>
        </w:rPr>
      </w:pPr>
      <w:ins w:id="11" w:author="Sean Gibbons" w:date="2023-09-01T01:29:00Z">
        <w:r w:rsidRPr="000218A7">
          <w:rPr>
            <w:rFonts w:asciiTheme="majorHAnsi" w:hAnsiTheme="majorHAnsi"/>
            <w:color w:val="auto"/>
            <w:sz w:val="20"/>
            <w:szCs w:val="20"/>
          </w:rPr>
          <w:t xml:space="preserve">Persistent pain, </w:t>
        </w:r>
      </w:ins>
      <w:proofErr w:type="spellStart"/>
      <w:r w:rsidR="50D249C6" w:rsidRPr="000218A7">
        <w:rPr>
          <w:rFonts w:asciiTheme="majorHAnsi" w:hAnsiTheme="majorHAnsi"/>
          <w:color w:val="auto"/>
          <w:sz w:val="20"/>
          <w:szCs w:val="20"/>
        </w:rPr>
        <w:t>Nociplastic</w:t>
      </w:r>
      <w:proofErr w:type="spellEnd"/>
      <w:r w:rsidR="50D249C6" w:rsidRPr="000218A7">
        <w:rPr>
          <w:rFonts w:asciiTheme="majorHAnsi" w:hAnsiTheme="majorHAnsi"/>
          <w:color w:val="auto"/>
          <w:sz w:val="20"/>
          <w:szCs w:val="20"/>
        </w:rPr>
        <w:t xml:space="preserve"> pain, central sensitization, pain mechanisms, pain modulation, pain hypersensitivity</w:t>
      </w:r>
      <w:r w:rsidR="00AC5210" w:rsidRPr="000218A7">
        <w:rPr>
          <w:rFonts w:asciiTheme="majorHAnsi" w:hAnsiTheme="majorHAnsi"/>
          <w:color w:val="auto"/>
          <w:sz w:val="20"/>
          <w:szCs w:val="20"/>
        </w:rPr>
        <w:t>, systemic inflammation</w:t>
      </w:r>
    </w:p>
    <w:p w14:paraId="667CC39B" w14:textId="77777777" w:rsidR="007A6A16" w:rsidRPr="000218A7" w:rsidRDefault="00AC5CC0" w:rsidP="00AC5CC0">
      <w:pPr>
        <w:pStyle w:val="Default"/>
        <w:spacing w:after="137"/>
        <w:rPr>
          <w:rFonts w:asciiTheme="majorHAnsi" w:hAnsiTheme="majorHAnsi"/>
          <w:color w:val="auto"/>
          <w:sz w:val="20"/>
          <w:szCs w:val="20"/>
        </w:rPr>
      </w:pPr>
      <w:r w:rsidRPr="000218A7">
        <w:rPr>
          <w:rFonts w:asciiTheme="majorHAnsi" w:hAnsiTheme="majorHAnsi"/>
          <w:b/>
          <w:color w:val="auto"/>
          <w:sz w:val="20"/>
          <w:szCs w:val="20"/>
        </w:rPr>
        <w:t xml:space="preserve">3. Names of convenor and all presenters </w:t>
      </w:r>
    </w:p>
    <w:p w14:paraId="59D85F55" w14:textId="2FCE5850" w:rsidR="00AC5CC0" w:rsidRPr="000218A7" w:rsidRDefault="00AC5CC0" w:rsidP="00AF079C">
      <w:pPr>
        <w:pStyle w:val="Default"/>
        <w:rPr>
          <w:rFonts w:asciiTheme="majorHAnsi" w:hAnsiTheme="majorHAnsi"/>
          <w:color w:val="auto"/>
          <w:sz w:val="20"/>
          <w:szCs w:val="20"/>
        </w:rPr>
      </w:pPr>
      <w:r w:rsidRPr="000218A7">
        <w:rPr>
          <w:rFonts w:asciiTheme="majorHAnsi" w:hAnsiTheme="majorHAnsi"/>
          <w:color w:val="auto"/>
          <w:sz w:val="20"/>
          <w:szCs w:val="20"/>
        </w:rPr>
        <w:t xml:space="preserve">Presenters: </w:t>
      </w:r>
      <w:r w:rsidR="00F200E9" w:rsidRPr="000218A7">
        <w:rPr>
          <w:rFonts w:asciiTheme="majorHAnsi" w:hAnsiTheme="majorHAnsi"/>
          <w:color w:val="auto"/>
          <w:sz w:val="20"/>
          <w:szCs w:val="20"/>
        </w:rPr>
        <w:t xml:space="preserve"> </w:t>
      </w:r>
      <w:r w:rsidR="00AF079C" w:rsidRPr="000218A7">
        <w:rPr>
          <w:rFonts w:asciiTheme="majorHAnsi" w:hAnsiTheme="majorHAnsi"/>
          <w:color w:val="auto"/>
          <w:sz w:val="20"/>
          <w:szCs w:val="20"/>
        </w:rPr>
        <w:t xml:space="preserve">Morten Hoegh, Ashley Smith, </w:t>
      </w:r>
      <w:r w:rsidR="00113897" w:rsidRPr="000218A7">
        <w:rPr>
          <w:rFonts w:asciiTheme="majorHAnsi" w:hAnsiTheme="majorHAnsi"/>
          <w:color w:val="auto"/>
          <w:sz w:val="20"/>
          <w:szCs w:val="20"/>
        </w:rPr>
        <w:t>Sean Gibbons</w:t>
      </w:r>
      <w:ins w:id="12" w:author="Susanne Becker" w:date="2023-08-24T11:24:00Z">
        <w:r w:rsidR="00AB2DD0" w:rsidRPr="000218A7">
          <w:rPr>
            <w:rFonts w:asciiTheme="majorHAnsi" w:hAnsiTheme="majorHAnsi"/>
            <w:color w:val="auto"/>
            <w:sz w:val="20"/>
            <w:szCs w:val="20"/>
          </w:rPr>
          <w:t>, Susanne Becker</w:t>
        </w:r>
      </w:ins>
    </w:p>
    <w:p w14:paraId="4B94D5A5" w14:textId="77777777" w:rsidR="002C27A2" w:rsidRPr="000218A7" w:rsidRDefault="002C27A2" w:rsidP="00AC5CC0">
      <w:pPr>
        <w:pStyle w:val="Default"/>
        <w:rPr>
          <w:rFonts w:asciiTheme="majorHAnsi" w:hAnsiTheme="majorHAnsi"/>
          <w:b/>
          <w:color w:val="auto"/>
          <w:sz w:val="20"/>
          <w:szCs w:val="20"/>
        </w:rPr>
      </w:pPr>
    </w:p>
    <w:p w14:paraId="5C82EEB4" w14:textId="7D3C81A4" w:rsidR="00AC5CC0" w:rsidRPr="000218A7" w:rsidRDefault="00AC5CC0">
      <w:pPr>
        <w:rPr>
          <w:rFonts w:asciiTheme="majorHAnsi" w:hAnsiTheme="majorHAnsi"/>
          <w:b/>
          <w:sz w:val="20"/>
          <w:szCs w:val="20"/>
        </w:rPr>
        <w:pPrChange w:id="13" w:author="Sean Gibbons" w:date="2023-09-01T01:38:00Z">
          <w:pPr>
            <w:pStyle w:val="Default"/>
          </w:pPr>
        </w:pPrChange>
      </w:pPr>
      <w:r w:rsidRPr="000218A7">
        <w:rPr>
          <w:rFonts w:asciiTheme="majorHAnsi" w:hAnsiTheme="majorHAnsi"/>
          <w:b/>
          <w:sz w:val="20"/>
          <w:szCs w:val="20"/>
        </w:rPr>
        <w:t xml:space="preserve">4. Contact details of all contributors: </w:t>
      </w:r>
    </w:p>
    <w:p w14:paraId="3DEEC669" w14:textId="77777777" w:rsidR="00AC5CC0" w:rsidRPr="000218A7" w:rsidRDefault="00AC5CC0" w:rsidP="00AC5CC0">
      <w:pPr>
        <w:pStyle w:val="Default"/>
        <w:rPr>
          <w:rFonts w:asciiTheme="majorHAnsi" w:hAnsiTheme="majorHAnsi"/>
          <w:color w:val="auto"/>
          <w:sz w:val="20"/>
          <w:szCs w:val="20"/>
        </w:rPr>
      </w:pPr>
    </w:p>
    <w:p w14:paraId="78E80E98" w14:textId="77777777" w:rsidR="00AF079C" w:rsidRPr="000218A7" w:rsidRDefault="00AF079C" w:rsidP="00AC5CC0">
      <w:pPr>
        <w:pStyle w:val="Default"/>
        <w:rPr>
          <w:rFonts w:asciiTheme="majorHAnsi" w:hAnsiTheme="majorHAnsi" w:cstheme="majorHAnsi"/>
          <w:color w:val="auto"/>
          <w:sz w:val="20"/>
          <w:szCs w:val="20"/>
        </w:rPr>
      </w:pPr>
      <w:r w:rsidRPr="000218A7">
        <w:rPr>
          <w:rFonts w:asciiTheme="majorHAnsi" w:hAnsiTheme="majorHAnsi" w:cstheme="majorHAnsi"/>
          <w:color w:val="auto"/>
          <w:sz w:val="20"/>
          <w:szCs w:val="20"/>
        </w:rPr>
        <w:t>Morten Hoegh</w:t>
      </w:r>
    </w:p>
    <w:p w14:paraId="42CA96B7" w14:textId="1559DC44" w:rsidR="00AF079C" w:rsidRPr="000218A7" w:rsidRDefault="00936AD1" w:rsidP="00AF079C">
      <w:pPr>
        <w:rPr>
          <w:rFonts w:asciiTheme="majorHAnsi" w:hAnsiTheme="majorHAnsi" w:cstheme="majorHAnsi"/>
          <w:sz w:val="20"/>
          <w:szCs w:val="20"/>
        </w:rPr>
      </w:pPr>
      <w:r w:rsidRPr="000218A7">
        <w:rPr>
          <w:rFonts w:asciiTheme="majorHAnsi" w:hAnsiTheme="majorHAnsi" w:cstheme="majorHAnsi"/>
          <w:sz w:val="20"/>
          <w:szCs w:val="20"/>
        </w:rPr>
        <w:t>Associate professor</w:t>
      </w:r>
    </w:p>
    <w:p w14:paraId="196B0D91" w14:textId="77777777" w:rsidR="001E0D58" w:rsidRPr="000218A7" w:rsidRDefault="001E0D58" w:rsidP="00AF079C">
      <w:pPr>
        <w:rPr>
          <w:rFonts w:asciiTheme="majorHAnsi" w:hAnsiTheme="majorHAnsi" w:cstheme="majorHAnsi"/>
          <w:sz w:val="20"/>
          <w:szCs w:val="20"/>
        </w:rPr>
      </w:pPr>
      <w:r w:rsidRPr="000218A7">
        <w:rPr>
          <w:rFonts w:asciiTheme="majorHAnsi" w:hAnsiTheme="majorHAnsi" w:cstheme="majorHAnsi"/>
          <w:sz w:val="20"/>
          <w:szCs w:val="20"/>
        </w:rPr>
        <w:t>Aalborg University</w:t>
      </w:r>
    </w:p>
    <w:p w14:paraId="49C357EB" w14:textId="3AF434B7" w:rsidR="00936AD1" w:rsidRPr="000218A7" w:rsidRDefault="00936AD1" w:rsidP="00AF079C">
      <w:pPr>
        <w:rPr>
          <w:rFonts w:asciiTheme="majorHAnsi" w:hAnsiTheme="majorHAnsi" w:cstheme="majorHAnsi"/>
          <w:sz w:val="20"/>
          <w:szCs w:val="20"/>
        </w:rPr>
      </w:pPr>
      <w:r w:rsidRPr="000218A7">
        <w:rPr>
          <w:rFonts w:asciiTheme="majorHAnsi" w:hAnsiTheme="majorHAnsi" w:cstheme="majorHAnsi"/>
          <w:sz w:val="20"/>
          <w:szCs w:val="20"/>
        </w:rPr>
        <w:t>Dept. of Health Science and Technology</w:t>
      </w:r>
      <w:r w:rsidRPr="000218A7">
        <w:rPr>
          <w:rFonts w:asciiTheme="majorHAnsi" w:hAnsiTheme="majorHAnsi" w:cstheme="majorHAnsi"/>
          <w:sz w:val="20"/>
          <w:szCs w:val="20"/>
        </w:rPr>
        <w:br/>
        <w:t xml:space="preserve">The Faculty of Medicine </w:t>
      </w:r>
    </w:p>
    <w:p w14:paraId="71F4262C" w14:textId="77777777" w:rsidR="001E0D58" w:rsidRPr="000218A7" w:rsidRDefault="00936AD1" w:rsidP="00AF079C">
      <w:pPr>
        <w:rPr>
          <w:rFonts w:asciiTheme="majorHAnsi" w:hAnsiTheme="majorHAnsi" w:cstheme="majorHAnsi"/>
          <w:sz w:val="20"/>
          <w:szCs w:val="20"/>
          <w:lang w:val="da-DK"/>
        </w:rPr>
      </w:pPr>
      <w:r w:rsidRPr="000218A7">
        <w:rPr>
          <w:rFonts w:asciiTheme="majorHAnsi" w:hAnsiTheme="majorHAnsi" w:cstheme="majorHAnsi"/>
          <w:sz w:val="20"/>
          <w:szCs w:val="20"/>
          <w:lang w:val="da-DK"/>
        </w:rPr>
        <w:t>Selma Lagerløfsvej 249</w:t>
      </w:r>
      <w:r w:rsidR="001E0D58" w:rsidRPr="000218A7">
        <w:rPr>
          <w:rFonts w:asciiTheme="majorHAnsi" w:hAnsiTheme="majorHAnsi" w:cstheme="majorHAnsi"/>
          <w:sz w:val="20"/>
          <w:szCs w:val="20"/>
          <w:lang w:val="da-DK"/>
        </w:rPr>
        <w:t xml:space="preserve">, </w:t>
      </w:r>
      <w:r w:rsidRPr="000218A7">
        <w:rPr>
          <w:rFonts w:asciiTheme="majorHAnsi" w:hAnsiTheme="majorHAnsi" w:cstheme="majorHAnsi"/>
          <w:sz w:val="20"/>
          <w:szCs w:val="20"/>
          <w:lang w:val="da-DK"/>
        </w:rPr>
        <w:t>9260 Gistrup</w:t>
      </w:r>
    </w:p>
    <w:p w14:paraId="1994CB19" w14:textId="4D123CEE" w:rsidR="00936AD1" w:rsidRPr="000218A7" w:rsidRDefault="001E0D58" w:rsidP="00AF079C">
      <w:pPr>
        <w:rPr>
          <w:rFonts w:asciiTheme="majorHAnsi" w:hAnsiTheme="majorHAnsi" w:cstheme="majorHAnsi"/>
          <w:sz w:val="20"/>
          <w:szCs w:val="20"/>
          <w:lang w:val="da-DK"/>
        </w:rPr>
      </w:pPr>
      <w:r w:rsidRPr="000218A7">
        <w:rPr>
          <w:rFonts w:asciiTheme="majorHAnsi" w:hAnsiTheme="majorHAnsi" w:cstheme="majorHAnsi"/>
          <w:sz w:val="20"/>
          <w:szCs w:val="20"/>
          <w:lang w:val="da-DK"/>
        </w:rPr>
        <w:t>Denmark</w:t>
      </w:r>
      <w:r w:rsidR="00936AD1" w:rsidRPr="000218A7">
        <w:rPr>
          <w:rFonts w:asciiTheme="majorHAnsi" w:hAnsiTheme="majorHAnsi" w:cstheme="majorHAnsi"/>
          <w:sz w:val="20"/>
          <w:szCs w:val="20"/>
          <w:lang w:val="da-DK"/>
        </w:rPr>
        <w:br/>
      </w:r>
      <w:ins w:id="14" w:author="Sean Gibbons" w:date="2023-08-30T15:36:00Z">
        <w:r w:rsidR="00BC2306" w:rsidRPr="000218A7">
          <w:rPr>
            <w:sz w:val="20"/>
            <w:szCs w:val="20"/>
            <w:rPrChange w:id="15" w:author="Sean Gibbons" w:date="2023-09-01T04:11:00Z">
              <w:rPr/>
            </w:rPrChange>
          </w:rPr>
          <w:t>E-mail</w:t>
        </w:r>
      </w:ins>
      <w:ins w:id="16" w:author="Sean Gibbons" w:date="2023-09-01T01:40:00Z">
        <w:r w:rsidR="00B31F73" w:rsidRPr="000218A7">
          <w:rPr>
            <w:sz w:val="20"/>
            <w:szCs w:val="20"/>
          </w:rPr>
          <w:t>:</w:t>
        </w:r>
        <w:r w:rsidR="00B31F73" w:rsidRPr="000218A7">
          <w:rPr>
            <w:sz w:val="20"/>
            <w:szCs w:val="20"/>
          </w:rPr>
          <w:tab/>
        </w:r>
      </w:ins>
      <w:ins w:id="17" w:author="Sean Gibbons" w:date="2023-08-30T15:36:00Z">
        <w:r w:rsidR="00BC2306" w:rsidRPr="000218A7">
          <w:rPr>
            <w:sz w:val="20"/>
            <w:szCs w:val="20"/>
            <w:rPrChange w:id="18" w:author="Sean Gibbons" w:date="2023-09-01T04:11:00Z">
              <w:rPr/>
            </w:rPrChange>
          </w:rPr>
          <w:t> </w:t>
        </w:r>
        <w:r w:rsidR="00BC2306" w:rsidRPr="000218A7">
          <w:rPr>
            <w:sz w:val="20"/>
            <w:szCs w:val="20"/>
            <w:rPrChange w:id="19" w:author="Sean Gibbons" w:date="2023-09-01T04:11:00Z">
              <w:rPr/>
            </w:rPrChange>
          </w:rPr>
          <w:fldChar w:fldCharType="begin"/>
        </w:r>
        <w:r w:rsidR="00BC2306" w:rsidRPr="000218A7">
          <w:rPr>
            <w:sz w:val="20"/>
            <w:szCs w:val="20"/>
            <w:rPrChange w:id="20" w:author="Sean Gibbons" w:date="2023-09-01T04:11:00Z">
              <w:rPr/>
            </w:rPrChange>
          </w:rPr>
          <w:instrText>HYPERLINK "mailto:msh@hst.aau.dk" \t "_blank"</w:instrText>
        </w:r>
        <w:r w:rsidR="00BC2306" w:rsidRPr="00B80E20">
          <w:rPr>
            <w:sz w:val="20"/>
            <w:szCs w:val="20"/>
          </w:rPr>
        </w:r>
        <w:r w:rsidR="00BC2306" w:rsidRPr="000218A7">
          <w:rPr>
            <w:sz w:val="20"/>
            <w:szCs w:val="20"/>
            <w:rPrChange w:id="21" w:author="Sean Gibbons" w:date="2023-09-01T04:11:00Z">
              <w:rPr/>
            </w:rPrChange>
          </w:rPr>
          <w:fldChar w:fldCharType="separate"/>
        </w:r>
        <w:r w:rsidR="00BC2306" w:rsidRPr="000218A7">
          <w:rPr>
            <w:rStyle w:val="Hyperlink"/>
            <w:sz w:val="20"/>
            <w:szCs w:val="20"/>
            <w:rPrChange w:id="22" w:author="Sean Gibbons" w:date="2023-09-01T04:11:00Z">
              <w:rPr>
                <w:rStyle w:val="Hyperlink"/>
              </w:rPr>
            </w:rPrChange>
          </w:rPr>
          <w:t>msh@hst.aau.dk</w:t>
        </w:r>
        <w:r w:rsidR="00BC2306" w:rsidRPr="000218A7">
          <w:rPr>
            <w:sz w:val="20"/>
            <w:szCs w:val="20"/>
            <w:rPrChange w:id="23" w:author="Sean Gibbons" w:date="2023-09-01T04:11:00Z">
              <w:rPr/>
            </w:rPrChange>
          </w:rPr>
          <w:fldChar w:fldCharType="end"/>
        </w:r>
      </w:ins>
    </w:p>
    <w:p w14:paraId="3656B9AB" w14:textId="48F4B6BB" w:rsidR="00AF079C" w:rsidRPr="000218A7" w:rsidRDefault="00B31F73" w:rsidP="007B18D1">
      <w:pPr>
        <w:rPr>
          <w:ins w:id="24" w:author="Sean Gibbons" w:date="2023-09-01T01:40:00Z"/>
          <w:sz w:val="20"/>
          <w:szCs w:val="20"/>
        </w:rPr>
      </w:pPr>
      <w:ins w:id="25" w:author="Sean Gibbons" w:date="2023-09-01T01:40:00Z">
        <w:r w:rsidRPr="000218A7">
          <w:rPr>
            <w:sz w:val="20"/>
            <w:szCs w:val="20"/>
          </w:rPr>
          <w:t>Mobile:</w:t>
        </w:r>
        <w:r w:rsidRPr="000218A7">
          <w:rPr>
            <w:sz w:val="20"/>
            <w:szCs w:val="20"/>
          </w:rPr>
          <w:tab/>
          <w:t>+45 2062 8899</w:t>
        </w:r>
      </w:ins>
    </w:p>
    <w:p w14:paraId="21E3E37C" w14:textId="77777777" w:rsidR="00B31F73" w:rsidRPr="000218A7" w:rsidRDefault="00B31F73" w:rsidP="007B18D1">
      <w:pPr>
        <w:rPr>
          <w:rFonts w:asciiTheme="majorHAnsi" w:hAnsiTheme="majorHAnsi" w:cstheme="majorHAnsi"/>
          <w:sz w:val="20"/>
          <w:szCs w:val="20"/>
          <w:lang w:val="da-DK"/>
        </w:rPr>
      </w:pPr>
    </w:p>
    <w:p w14:paraId="7E45B263" w14:textId="77777777" w:rsidR="00113897" w:rsidRPr="000218A7" w:rsidRDefault="50D249C6" w:rsidP="007B18D1">
      <w:pPr>
        <w:rPr>
          <w:rFonts w:asciiTheme="majorHAnsi" w:hAnsiTheme="majorHAnsi" w:cstheme="majorHAnsi"/>
          <w:sz w:val="20"/>
          <w:szCs w:val="20"/>
          <w:lang w:val="de-DE"/>
        </w:rPr>
      </w:pPr>
      <w:r w:rsidRPr="000218A7">
        <w:rPr>
          <w:rFonts w:asciiTheme="majorHAnsi" w:hAnsiTheme="majorHAnsi" w:cstheme="majorHAnsi"/>
          <w:sz w:val="20"/>
          <w:szCs w:val="20"/>
          <w:lang w:val="de-DE"/>
        </w:rPr>
        <w:t xml:space="preserve">Ashley Smith </w:t>
      </w:r>
    </w:p>
    <w:p w14:paraId="5D808948" w14:textId="444DDDA6" w:rsidR="50D249C6" w:rsidRPr="000218A7" w:rsidRDefault="50D249C6" w:rsidP="50D249C6">
      <w:pPr>
        <w:spacing w:line="259" w:lineRule="auto"/>
        <w:rPr>
          <w:rFonts w:asciiTheme="majorHAnsi" w:hAnsiTheme="majorHAnsi" w:cstheme="majorHAnsi"/>
          <w:sz w:val="20"/>
          <w:szCs w:val="20"/>
        </w:rPr>
      </w:pPr>
      <w:r w:rsidRPr="000218A7">
        <w:rPr>
          <w:rFonts w:asciiTheme="majorHAnsi" w:hAnsiTheme="majorHAnsi" w:cstheme="majorHAnsi"/>
          <w:sz w:val="20"/>
          <w:szCs w:val="20"/>
        </w:rPr>
        <w:t xml:space="preserve">Assistant Research Professor </w:t>
      </w:r>
    </w:p>
    <w:p w14:paraId="34B1D09B" w14:textId="56785176" w:rsidR="50D249C6" w:rsidRPr="000218A7" w:rsidRDefault="50D249C6" w:rsidP="50D249C6">
      <w:pPr>
        <w:spacing w:line="259" w:lineRule="auto"/>
        <w:rPr>
          <w:rFonts w:asciiTheme="majorHAnsi" w:hAnsiTheme="majorHAnsi" w:cstheme="majorHAnsi"/>
          <w:sz w:val="20"/>
          <w:szCs w:val="20"/>
        </w:rPr>
      </w:pPr>
      <w:r w:rsidRPr="000218A7">
        <w:rPr>
          <w:rFonts w:asciiTheme="majorHAnsi" w:hAnsiTheme="majorHAnsi" w:cstheme="majorHAnsi"/>
          <w:sz w:val="20"/>
          <w:szCs w:val="20"/>
        </w:rPr>
        <w:t>Department of Clinical Neurosciences</w:t>
      </w:r>
    </w:p>
    <w:p w14:paraId="27E048A7" w14:textId="36EFE6E7" w:rsidR="50D249C6" w:rsidRPr="000218A7" w:rsidRDefault="50D249C6" w:rsidP="50D249C6">
      <w:pPr>
        <w:spacing w:line="259" w:lineRule="auto"/>
        <w:rPr>
          <w:rFonts w:asciiTheme="majorHAnsi" w:hAnsiTheme="majorHAnsi" w:cstheme="majorHAnsi"/>
          <w:sz w:val="20"/>
          <w:szCs w:val="20"/>
        </w:rPr>
      </w:pPr>
      <w:r w:rsidRPr="000218A7">
        <w:rPr>
          <w:rFonts w:asciiTheme="majorHAnsi" w:hAnsiTheme="majorHAnsi" w:cstheme="majorHAnsi"/>
          <w:sz w:val="20"/>
          <w:szCs w:val="20"/>
        </w:rPr>
        <w:t>Cumming School of Medicine</w:t>
      </w:r>
    </w:p>
    <w:p w14:paraId="20DB724C" w14:textId="51A5BDE4" w:rsidR="50D249C6" w:rsidRPr="000218A7" w:rsidRDefault="50D249C6" w:rsidP="50D249C6">
      <w:pPr>
        <w:spacing w:line="259" w:lineRule="auto"/>
        <w:rPr>
          <w:rFonts w:asciiTheme="majorHAnsi" w:hAnsiTheme="majorHAnsi" w:cstheme="majorHAnsi"/>
          <w:sz w:val="20"/>
          <w:szCs w:val="20"/>
        </w:rPr>
      </w:pPr>
      <w:r w:rsidRPr="000218A7">
        <w:rPr>
          <w:rFonts w:asciiTheme="majorHAnsi" w:hAnsiTheme="majorHAnsi" w:cstheme="majorHAnsi"/>
          <w:sz w:val="20"/>
          <w:szCs w:val="20"/>
        </w:rPr>
        <w:t>University of Calgary</w:t>
      </w:r>
    </w:p>
    <w:p w14:paraId="7F0402C6" w14:textId="70682396" w:rsidR="50D249C6" w:rsidRPr="000218A7" w:rsidRDefault="50D249C6" w:rsidP="50D249C6">
      <w:pPr>
        <w:spacing w:line="259" w:lineRule="auto"/>
        <w:rPr>
          <w:rFonts w:asciiTheme="majorHAnsi" w:hAnsiTheme="majorHAnsi" w:cstheme="majorHAnsi"/>
          <w:sz w:val="20"/>
          <w:szCs w:val="20"/>
        </w:rPr>
      </w:pPr>
      <w:r w:rsidRPr="000218A7">
        <w:rPr>
          <w:rFonts w:asciiTheme="majorHAnsi" w:hAnsiTheme="majorHAnsi" w:cstheme="majorHAnsi"/>
          <w:sz w:val="20"/>
          <w:szCs w:val="20"/>
        </w:rPr>
        <w:t>2500 University Drive</w:t>
      </w:r>
    </w:p>
    <w:p w14:paraId="78B25DCB" w14:textId="28D9E685" w:rsidR="50D249C6" w:rsidRPr="000218A7" w:rsidRDefault="50D249C6" w:rsidP="50D249C6">
      <w:pPr>
        <w:spacing w:line="259" w:lineRule="auto"/>
        <w:rPr>
          <w:rFonts w:asciiTheme="majorHAnsi" w:hAnsiTheme="majorHAnsi" w:cstheme="majorHAnsi"/>
          <w:sz w:val="20"/>
          <w:szCs w:val="20"/>
        </w:rPr>
      </w:pPr>
      <w:proofErr w:type="gramStart"/>
      <w:r w:rsidRPr="000218A7">
        <w:rPr>
          <w:rFonts w:asciiTheme="majorHAnsi" w:hAnsiTheme="majorHAnsi" w:cstheme="majorHAnsi"/>
          <w:sz w:val="20"/>
          <w:szCs w:val="20"/>
        </w:rPr>
        <w:t>Calgary  AB</w:t>
      </w:r>
      <w:proofErr w:type="gramEnd"/>
      <w:r w:rsidRPr="000218A7">
        <w:rPr>
          <w:rFonts w:asciiTheme="majorHAnsi" w:hAnsiTheme="majorHAnsi" w:cstheme="majorHAnsi"/>
          <w:sz w:val="20"/>
          <w:szCs w:val="20"/>
        </w:rPr>
        <w:t xml:space="preserve">   T2N 1N4</w:t>
      </w:r>
    </w:p>
    <w:p w14:paraId="4F0F08F0" w14:textId="0343B848" w:rsidR="50D249C6" w:rsidRPr="000218A7" w:rsidRDefault="50D249C6" w:rsidP="50D249C6">
      <w:pPr>
        <w:spacing w:line="259" w:lineRule="auto"/>
        <w:rPr>
          <w:ins w:id="26" w:author="Sean Gibbons" w:date="2023-08-31T11:24:00Z"/>
          <w:rFonts w:asciiTheme="majorHAnsi" w:hAnsiTheme="majorHAnsi" w:cstheme="majorHAnsi"/>
          <w:sz w:val="20"/>
          <w:szCs w:val="20"/>
        </w:rPr>
      </w:pPr>
      <w:r w:rsidRPr="000218A7">
        <w:rPr>
          <w:rFonts w:asciiTheme="majorHAnsi" w:hAnsiTheme="majorHAnsi" w:cstheme="majorHAnsi"/>
          <w:sz w:val="20"/>
          <w:szCs w:val="20"/>
        </w:rPr>
        <w:t>CANADA</w:t>
      </w:r>
    </w:p>
    <w:p w14:paraId="59EF48AC" w14:textId="3381974D" w:rsidR="000336A6" w:rsidRPr="000218A7" w:rsidRDefault="000336A6" w:rsidP="000336A6">
      <w:pPr>
        <w:rPr>
          <w:ins w:id="27" w:author="Sean Gibbons" w:date="2023-08-31T11:24:00Z"/>
          <w:sz w:val="20"/>
          <w:szCs w:val="20"/>
          <w:rPrChange w:id="28" w:author="Sean Gibbons" w:date="2023-09-01T04:11:00Z">
            <w:rPr>
              <w:ins w:id="29" w:author="Sean Gibbons" w:date="2023-08-31T11:24:00Z"/>
            </w:rPr>
          </w:rPrChange>
        </w:rPr>
      </w:pPr>
      <w:ins w:id="30" w:author="Sean Gibbons" w:date="2023-08-31T11:25:00Z">
        <w:r w:rsidRPr="000218A7">
          <w:rPr>
            <w:sz w:val="20"/>
            <w:szCs w:val="20"/>
            <w:rPrChange w:id="31" w:author="Sean Gibbons" w:date="2023-09-01T04:11:00Z">
              <w:rPr/>
            </w:rPrChange>
          </w:rPr>
          <w:t xml:space="preserve">Email: </w:t>
        </w:r>
      </w:ins>
      <w:ins w:id="32" w:author="Sean Gibbons" w:date="2023-09-01T01:40:00Z">
        <w:r w:rsidR="00B31F73" w:rsidRPr="000218A7">
          <w:rPr>
            <w:sz w:val="20"/>
            <w:szCs w:val="20"/>
          </w:rPr>
          <w:tab/>
        </w:r>
        <w:r w:rsidR="00B31F73" w:rsidRPr="000218A7">
          <w:rPr>
            <w:sz w:val="20"/>
            <w:szCs w:val="20"/>
          </w:rPr>
          <w:fldChar w:fldCharType="begin"/>
        </w:r>
        <w:r w:rsidR="00B31F73" w:rsidRPr="000218A7">
          <w:rPr>
            <w:sz w:val="20"/>
            <w:szCs w:val="20"/>
          </w:rPr>
          <w:instrText>HYPERLINK "mailto:</w:instrText>
        </w:r>
      </w:ins>
      <w:ins w:id="33" w:author="Sean Gibbons" w:date="2023-08-31T11:24:00Z">
        <w:r w:rsidR="00B31F73" w:rsidRPr="000218A7">
          <w:rPr>
            <w:sz w:val="20"/>
            <w:szCs w:val="20"/>
            <w:rPrChange w:id="34" w:author="Sean Gibbons" w:date="2023-09-01T04:11:00Z">
              <w:rPr>
                <w:rStyle w:val="Hyperlink"/>
              </w:rPr>
            </w:rPrChange>
          </w:rPr>
          <w:instrText>ashley.smith3@ucalgary.ca</w:instrText>
        </w:r>
      </w:ins>
      <w:ins w:id="35" w:author="Sean Gibbons" w:date="2023-09-01T01:40:00Z">
        <w:r w:rsidR="00B31F73" w:rsidRPr="000218A7">
          <w:rPr>
            <w:sz w:val="20"/>
            <w:szCs w:val="20"/>
          </w:rPr>
          <w:instrText>"</w:instrText>
        </w:r>
        <w:r w:rsidR="00B31F73" w:rsidRPr="000218A7">
          <w:rPr>
            <w:sz w:val="20"/>
            <w:szCs w:val="20"/>
          </w:rPr>
        </w:r>
        <w:r w:rsidR="00B31F73" w:rsidRPr="000218A7">
          <w:rPr>
            <w:sz w:val="20"/>
            <w:szCs w:val="20"/>
          </w:rPr>
          <w:fldChar w:fldCharType="separate"/>
        </w:r>
      </w:ins>
      <w:ins w:id="36" w:author="Sean Gibbons" w:date="2023-08-31T11:24:00Z">
        <w:r w:rsidR="00B31F73" w:rsidRPr="000218A7">
          <w:rPr>
            <w:rStyle w:val="Hyperlink"/>
            <w:sz w:val="20"/>
            <w:szCs w:val="20"/>
            <w:rPrChange w:id="37" w:author="Sean Gibbons" w:date="2023-09-01T04:11:00Z">
              <w:rPr>
                <w:rStyle w:val="Hyperlink"/>
              </w:rPr>
            </w:rPrChange>
          </w:rPr>
          <w:t>ashley.smith3@ucalgary.ca</w:t>
        </w:r>
      </w:ins>
      <w:ins w:id="38" w:author="Sean Gibbons" w:date="2023-09-01T01:40:00Z">
        <w:r w:rsidR="00B31F73" w:rsidRPr="000218A7">
          <w:rPr>
            <w:sz w:val="20"/>
            <w:szCs w:val="20"/>
          </w:rPr>
          <w:fldChar w:fldCharType="end"/>
        </w:r>
      </w:ins>
      <w:ins w:id="39" w:author="Sean Gibbons" w:date="2023-08-31T11:24:00Z">
        <w:r w:rsidRPr="000218A7">
          <w:rPr>
            <w:sz w:val="20"/>
            <w:szCs w:val="20"/>
            <w:rPrChange w:id="40" w:author="Sean Gibbons" w:date="2023-09-01T04:11:00Z">
              <w:rPr/>
            </w:rPrChange>
          </w:rPr>
          <w:t xml:space="preserve"> </w:t>
        </w:r>
      </w:ins>
    </w:p>
    <w:p w14:paraId="4BC3E180" w14:textId="00215C49" w:rsidR="000336A6" w:rsidRPr="000218A7" w:rsidRDefault="000336A6" w:rsidP="000336A6">
      <w:pPr>
        <w:rPr>
          <w:ins w:id="41" w:author="Sean Gibbons" w:date="2023-08-31T11:24:00Z"/>
          <w:sz w:val="20"/>
          <w:szCs w:val="20"/>
          <w:rPrChange w:id="42" w:author="Sean Gibbons" w:date="2023-09-01T04:11:00Z">
            <w:rPr>
              <w:ins w:id="43" w:author="Sean Gibbons" w:date="2023-08-31T11:24:00Z"/>
            </w:rPr>
          </w:rPrChange>
        </w:rPr>
      </w:pPr>
      <w:ins w:id="44" w:author="Sean Gibbons" w:date="2023-08-31T11:25:00Z">
        <w:r w:rsidRPr="000218A7">
          <w:rPr>
            <w:sz w:val="20"/>
            <w:szCs w:val="20"/>
            <w:rPrChange w:id="45" w:author="Sean Gibbons" w:date="2023-09-01T04:11:00Z">
              <w:rPr/>
            </w:rPrChange>
          </w:rPr>
          <w:t xml:space="preserve">Mobile: </w:t>
        </w:r>
      </w:ins>
      <w:ins w:id="46" w:author="Sean Gibbons" w:date="2023-09-01T01:40:00Z">
        <w:r w:rsidR="00B31F73" w:rsidRPr="000218A7">
          <w:rPr>
            <w:sz w:val="20"/>
            <w:szCs w:val="20"/>
          </w:rPr>
          <w:tab/>
        </w:r>
      </w:ins>
      <w:ins w:id="47" w:author="Sean Gibbons" w:date="2023-08-31T11:24:00Z">
        <w:r w:rsidRPr="000218A7">
          <w:rPr>
            <w:sz w:val="20"/>
            <w:szCs w:val="20"/>
            <w:rPrChange w:id="48" w:author="Sean Gibbons" w:date="2023-09-01T04:11:00Z">
              <w:rPr/>
            </w:rPrChange>
          </w:rPr>
          <w:t>+1 403 265 3838</w:t>
        </w:r>
      </w:ins>
    </w:p>
    <w:p w14:paraId="622429B9" w14:textId="77777777" w:rsidR="000336A6" w:rsidRPr="000218A7" w:rsidRDefault="000336A6" w:rsidP="50D249C6">
      <w:pPr>
        <w:spacing w:line="259" w:lineRule="auto"/>
        <w:rPr>
          <w:rFonts w:asciiTheme="majorHAnsi" w:hAnsiTheme="majorHAnsi" w:cstheme="majorHAnsi"/>
          <w:sz w:val="20"/>
          <w:szCs w:val="20"/>
        </w:rPr>
      </w:pPr>
    </w:p>
    <w:p w14:paraId="45FB0818" w14:textId="77777777" w:rsidR="00245E9E" w:rsidRPr="000218A7" w:rsidRDefault="00245E9E" w:rsidP="007B18D1">
      <w:pPr>
        <w:rPr>
          <w:rFonts w:asciiTheme="majorHAnsi" w:hAnsiTheme="majorHAnsi" w:cstheme="majorHAnsi"/>
          <w:sz w:val="20"/>
          <w:szCs w:val="20"/>
        </w:rPr>
      </w:pPr>
    </w:p>
    <w:p w14:paraId="062330DB" w14:textId="77777777" w:rsidR="00245E9E" w:rsidRPr="000218A7" w:rsidRDefault="00245E9E" w:rsidP="007B18D1">
      <w:pPr>
        <w:rPr>
          <w:rFonts w:asciiTheme="majorHAnsi" w:hAnsiTheme="majorHAnsi" w:cstheme="majorHAnsi"/>
          <w:sz w:val="20"/>
          <w:szCs w:val="20"/>
        </w:rPr>
      </w:pPr>
      <w:r w:rsidRPr="000218A7">
        <w:rPr>
          <w:rFonts w:asciiTheme="majorHAnsi" w:hAnsiTheme="majorHAnsi" w:cstheme="majorHAnsi"/>
          <w:sz w:val="20"/>
          <w:szCs w:val="20"/>
        </w:rPr>
        <w:t>Sean Gibbons</w:t>
      </w:r>
    </w:p>
    <w:p w14:paraId="017AFF70" w14:textId="77777777" w:rsidR="005C3F39" w:rsidRPr="000218A7" w:rsidRDefault="005C3F39" w:rsidP="005C3F39">
      <w:pPr>
        <w:rPr>
          <w:rFonts w:asciiTheme="majorHAnsi" w:eastAsia="Times New Roman" w:hAnsiTheme="majorHAnsi" w:cstheme="majorHAnsi"/>
          <w:sz w:val="20"/>
          <w:szCs w:val="20"/>
        </w:rPr>
      </w:pPr>
      <w:r w:rsidRPr="000218A7">
        <w:rPr>
          <w:rFonts w:asciiTheme="majorHAnsi" w:eastAsia="Times New Roman" w:hAnsiTheme="majorHAnsi" w:cstheme="majorHAnsi"/>
          <w:iCs/>
          <w:color w:val="000000"/>
          <w:sz w:val="20"/>
          <w:szCs w:val="20"/>
        </w:rPr>
        <w:t>Assistant Clinical Professor (Adjunct)</w:t>
      </w:r>
    </w:p>
    <w:p w14:paraId="250B183B" w14:textId="77777777" w:rsidR="005C3F39" w:rsidRPr="000218A7" w:rsidRDefault="005C3F39" w:rsidP="005C3F39">
      <w:pPr>
        <w:rPr>
          <w:rFonts w:asciiTheme="majorHAnsi" w:eastAsia="Times New Roman" w:hAnsiTheme="majorHAnsi" w:cstheme="majorHAnsi"/>
          <w:color w:val="000000"/>
          <w:sz w:val="20"/>
          <w:szCs w:val="20"/>
        </w:rPr>
      </w:pPr>
      <w:r w:rsidRPr="000218A7">
        <w:rPr>
          <w:rFonts w:asciiTheme="majorHAnsi" w:eastAsia="Times New Roman" w:hAnsiTheme="majorHAnsi" w:cstheme="majorHAnsi"/>
          <w:color w:val="000000"/>
          <w:sz w:val="20"/>
          <w:szCs w:val="20"/>
        </w:rPr>
        <w:t>School of Rehabilitation Science</w:t>
      </w:r>
    </w:p>
    <w:p w14:paraId="3AC28A92" w14:textId="77777777" w:rsidR="005C3F39" w:rsidRPr="000218A7" w:rsidRDefault="005C3F39" w:rsidP="005C3F39">
      <w:pPr>
        <w:rPr>
          <w:rFonts w:asciiTheme="majorHAnsi" w:eastAsia="Times New Roman" w:hAnsiTheme="majorHAnsi" w:cstheme="majorHAnsi"/>
          <w:sz w:val="20"/>
          <w:szCs w:val="20"/>
        </w:rPr>
      </w:pPr>
      <w:r w:rsidRPr="000218A7">
        <w:rPr>
          <w:rFonts w:asciiTheme="majorHAnsi" w:eastAsia="Times New Roman" w:hAnsiTheme="majorHAnsi" w:cstheme="majorHAnsi"/>
          <w:color w:val="000000"/>
          <w:sz w:val="20"/>
          <w:szCs w:val="20"/>
        </w:rPr>
        <w:t>McMaster University, Ontario </w:t>
      </w:r>
    </w:p>
    <w:p w14:paraId="46F44E70" w14:textId="77777777" w:rsidR="005C3F39" w:rsidRPr="000218A7" w:rsidRDefault="005C3F39" w:rsidP="00245E9E">
      <w:pPr>
        <w:rPr>
          <w:rFonts w:asciiTheme="majorHAnsi" w:hAnsiTheme="majorHAnsi" w:cstheme="majorHAnsi"/>
          <w:sz w:val="20"/>
          <w:szCs w:val="20"/>
        </w:rPr>
      </w:pPr>
      <w:proofErr w:type="spellStart"/>
      <w:r w:rsidRPr="000218A7">
        <w:rPr>
          <w:rFonts w:asciiTheme="majorHAnsi" w:hAnsiTheme="majorHAnsi" w:cstheme="majorHAnsi"/>
          <w:sz w:val="20"/>
          <w:szCs w:val="20"/>
        </w:rPr>
        <w:t>SMARTERehab</w:t>
      </w:r>
      <w:proofErr w:type="spellEnd"/>
    </w:p>
    <w:p w14:paraId="4A4F51A5" w14:textId="77777777" w:rsidR="005C3F39" w:rsidRPr="000218A7" w:rsidRDefault="005C3F39" w:rsidP="00245E9E">
      <w:pPr>
        <w:rPr>
          <w:rFonts w:asciiTheme="majorHAnsi" w:hAnsiTheme="majorHAnsi" w:cstheme="majorHAnsi"/>
          <w:sz w:val="20"/>
          <w:szCs w:val="20"/>
        </w:rPr>
      </w:pPr>
      <w:r w:rsidRPr="000218A7">
        <w:rPr>
          <w:rFonts w:asciiTheme="majorHAnsi" w:hAnsiTheme="majorHAnsi" w:cstheme="majorHAnsi"/>
          <w:sz w:val="20"/>
          <w:szCs w:val="20"/>
        </w:rPr>
        <w:t>48 Bannister Street</w:t>
      </w:r>
    </w:p>
    <w:p w14:paraId="5F8F7F92" w14:textId="77777777" w:rsidR="005C3F39" w:rsidRPr="000218A7" w:rsidRDefault="005C3F39" w:rsidP="00245E9E">
      <w:pPr>
        <w:rPr>
          <w:rFonts w:asciiTheme="majorHAnsi" w:hAnsiTheme="majorHAnsi" w:cstheme="majorHAnsi"/>
          <w:sz w:val="20"/>
          <w:szCs w:val="20"/>
        </w:rPr>
      </w:pPr>
      <w:r w:rsidRPr="000218A7">
        <w:rPr>
          <w:rFonts w:asciiTheme="majorHAnsi" w:hAnsiTheme="majorHAnsi" w:cstheme="majorHAnsi"/>
          <w:sz w:val="20"/>
          <w:szCs w:val="20"/>
        </w:rPr>
        <w:t>Mount Pearl Newfoundland, Canada</w:t>
      </w:r>
    </w:p>
    <w:p w14:paraId="24587044" w14:textId="77777777" w:rsidR="005C3F39" w:rsidRPr="000218A7" w:rsidRDefault="005C3F39" w:rsidP="00245E9E">
      <w:pPr>
        <w:rPr>
          <w:ins w:id="49" w:author="Sean Gibbons" w:date="2023-08-31T11:24:00Z"/>
          <w:rFonts w:asciiTheme="majorHAnsi" w:hAnsiTheme="majorHAnsi" w:cstheme="majorHAnsi"/>
          <w:sz w:val="20"/>
          <w:szCs w:val="20"/>
        </w:rPr>
      </w:pPr>
      <w:r w:rsidRPr="000218A7">
        <w:rPr>
          <w:rFonts w:asciiTheme="majorHAnsi" w:hAnsiTheme="majorHAnsi" w:cstheme="majorHAnsi"/>
          <w:sz w:val="20"/>
          <w:szCs w:val="20"/>
        </w:rPr>
        <w:t>A1N 1</w:t>
      </w:r>
    </w:p>
    <w:p w14:paraId="2F504814" w14:textId="22E067DA" w:rsidR="000336A6" w:rsidRPr="000218A7" w:rsidRDefault="000336A6" w:rsidP="00245E9E">
      <w:pPr>
        <w:rPr>
          <w:ins w:id="50" w:author="Sean Gibbons" w:date="2023-08-31T11:24:00Z"/>
          <w:rFonts w:asciiTheme="majorHAnsi" w:hAnsiTheme="majorHAnsi" w:cstheme="majorHAnsi"/>
          <w:sz w:val="20"/>
          <w:szCs w:val="20"/>
        </w:rPr>
      </w:pPr>
      <w:ins w:id="51" w:author="Sean Gibbons" w:date="2023-08-31T11:25:00Z">
        <w:r w:rsidRPr="000218A7">
          <w:rPr>
            <w:rFonts w:asciiTheme="majorHAnsi" w:hAnsiTheme="majorHAnsi" w:cstheme="majorHAnsi"/>
            <w:sz w:val="20"/>
            <w:szCs w:val="20"/>
          </w:rPr>
          <w:t xml:space="preserve">Email: </w:t>
        </w:r>
      </w:ins>
      <w:ins w:id="52" w:author="Sean Gibbons" w:date="2023-09-01T01:40:00Z">
        <w:r w:rsidR="00B31F73" w:rsidRPr="000218A7">
          <w:rPr>
            <w:rFonts w:asciiTheme="majorHAnsi" w:hAnsiTheme="majorHAnsi" w:cstheme="majorHAnsi"/>
            <w:sz w:val="20"/>
            <w:szCs w:val="20"/>
          </w:rPr>
          <w:fldChar w:fldCharType="begin"/>
        </w:r>
        <w:r w:rsidR="00B31F73" w:rsidRPr="000218A7">
          <w:rPr>
            <w:rFonts w:asciiTheme="majorHAnsi" w:hAnsiTheme="majorHAnsi" w:cstheme="majorHAnsi"/>
            <w:sz w:val="20"/>
            <w:szCs w:val="20"/>
          </w:rPr>
          <w:instrText>HYPERLINK "mailto:</w:instrText>
        </w:r>
      </w:ins>
      <w:ins w:id="53" w:author="Sean Gibbons" w:date="2023-08-31T11:24:00Z">
        <w:r w:rsidR="00B31F73" w:rsidRPr="000218A7">
          <w:rPr>
            <w:rFonts w:asciiTheme="majorHAnsi" w:hAnsiTheme="majorHAnsi" w:cstheme="majorHAnsi"/>
            <w:sz w:val="20"/>
            <w:szCs w:val="20"/>
          </w:rPr>
          <w:instrText>stabilityphysio@gmail.com</w:instrText>
        </w:r>
      </w:ins>
      <w:ins w:id="54" w:author="Sean Gibbons" w:date="2023-09-01T01:40:00Z">
        <w:r w:rsidR="00B31F73" w:rsidRPr="000218A7">
          <w:rPr>
            <w:rFonts w:asciiTheme="majorHAnsi" w:hAnsiTheme="majorHAnsi" w:cstheme="majorHAnsi"/>
            <w:sz w:val="20"/>
            <w:szCs w:val="20"/>
          </w:rPr>
          <w:instrText>"</w:instrText>
        </w:r>
        <w:r w:rsidR="00B31F73" w:rsidRPr="000218A7">
          <w:rPr>
            <w:rFonts w:asciiTheme="majorHAnsi" w:hAnsiTheme="majorHAnsi" w:cstheme="majorHAnsi"/>
            <w:sz w:val="20"/>
            <w:szCs w:val="20"/>
          </w:rPr>
        </w:r>
        <w:r w:rsidR="00B31F73" w:rsidRPr="000218A7">
          <w:rPr>
            <w:rFonts w:asciiTheme="majorHAnsi" w:hAnsiTheme="majorHAnsi" w:cstheme="majorHAnsi"/>
            <w:sz w:val="20"/>
            <w:szCs w:val="20"/>
          </w:rPr>
          <w:fldChar w:fldCharType="separate"/>
        </w:r>
      </w:ins>
      <w:ins w:id="55" w:author="Sean Gibbons" w:date="2023-08-31T11:24:00Z">
        <w:r w:rsidR="00B31F73" w:rsidRPr="000218A7">
          <w:rPr>
            <w:rStyle w:val="Hyperlink"/>
            <w:rFonts w:asciiTheme="majorHAnsi" w:hAnsiTheme="majorHAnsi" w:cstheme="majorHAnsi"/>
            <w:sz w:val="20"/>
            <w:szCs w:val="20"/>
          </w:rPr>
          <w:t>stabilityphysio@gmail.com</w:t>
        </w:r>
      </w:ins>
      <w:ins w:id="56" w:author="Sean Gibbons" w:date="2023-09-01T01:40:00Z">
        <w:r w:rsidR="00B31F73" w:rsidRPr="000218A7">
          <w:rPr>
            <w:rFonts w:asciiTheme="majorHAnsi" w:hAnsiTheme="majorHAnsi" w:cstheme="majorHAnsi"/>
            <w:sz w:val="20"/>
            <w:szCs w:val="20"/>
          </w:rPr>
          <w:fldChar w:fldCharType="end"/>
        </w:r>
        <w:r w:rsidR="00B31F73" w:rsidRPr="000218A7">
          <w:rPr>
            <w:rFonts w:asciiTheme="majorHAnsi" w:hAnsiTheme="majorHAnsi" w:cstheme="majorHAnsi"/>
            <w:sz w:val="20"/>
            <w:szCs w:val="20"/>
          </w:rPr>
          <w:t xml:space="preserve"> </w:t>
        </w:r>
      </w:ins>
    </w:p>
    <w:p w14:paraId="079C7919" w14:textId="57C0E880" w:rsidR="000336A6" w:rsidRPr="000218A7" w:rsidRDefault="000336A6" w:rsidP="00245E9E">
      <w:pPr>
        <w:rPr>
          <w:ins w:id="57" w:author="Sean Gibbons" w:date="2023-08-31T11:24:00Z"/>
          <w:rFonts w:asciiTheme="majorHAnsi" w:hAnsiTheme="majorHAnsi" w:cstheme="majorHAnsi"/>
          <w:sz w:val="20"/>
          <w:szCs w:val="20"/>
        </w:rPr>
      </w:pPr>
      <w:ins w:id="58" w:author="Sean Gibbons" w:date="2023-08-31T11:25:00Z">
        <w:r w:rsidRPr="000218A7">
          <w:rPr>
            <w:rFonts w:asciiTheme="majorHAnsi" w:hAnsiTheme="majorHAnsi" w:cstheme="majorHAnsi"/>
            <w:sz w:val="20"/>
            <w:szCs w:val="20"/>
          </w:rPr>
          <w:t xml:space="preserve">Mobile: </w:t>
        </w:r>
      </w:ins>
      <w:ins w:id="59" w:author="Sean Gibbons" w:date="2023-08-31T11:24:00Z">
        <w:r w:rsidRPr="000218A7">
          <w:rPr>
            <w:rFonts w:asciiTheme="majorHAnsi" w:hAnsiTheme="majorHAnsi" w:cstheme="majorHAnsi"/>
            <w:sz w:val="20"/>
            <w:szCs w:val="20"/>
          </w:rPr>
          <w:t>+1 709 771 0909</w:t>
        </w:r>
      </w:ins>
    </w:p>
    <w:p w14:paraId="5E8714A9" w14:textId="77777777" w:rsidR="000336A6" w:rsidRPr="000218A7" w:rsidRDefault="000336A6" w:rsidP="00245E9E">
      <w:pPr>
        <w:rPr>
          <w:rFonts w:asciiTheme="majorHAnsi" w:hAnsiTheme="majorHAnsi" w:cstheme="majorHAnsi"/>
          <w:sz w:val="20"/>
          <w:szCs w:val="20"/>
        </w:rPr>
      </w:pPr>
    </w:p>
    <w:p w14:paraId="049F31CB" w14:textId="679CD85A" w:rsidR="005C3F39" w:rsidRPr="000218A7" w:rsidDel="000336A6" w:rsidRDefault="005C3F39" w:rsidP="007B18D1">
      <w:pPr>
        <w:rPr>
          <w:del w:id="60" w:author="Sean Gibbons" w:date="2023-08-31T11:25:00Z"/>
          <w:rFonts w:asciiTheme="majorHAnsi" w:hAnsiTheme="majorHAnsi"/>
          <w:sz w:val="20"/>
          <w:szCs w:val="20"/>
        </w:rPr>
      </w:pPr>
    </w:p>
    <w:p w14:paraId="53128261" w14:textId="3ABFBDCF" w:rsidR="005C3F39" w:rsidRPr="000218A7" w:rsidDel="000336A6" w:rsidRDefault="005C3F39" w:rsidP="007B18D1">
      <w:pPr>
        <w:rPr>
          <w:ins w:id="61" w:author="Susanne Becker" w:date="2023-08-24T11:31:00Z"/>
          <w:del w:id="62" w:author="Sean Gibbons" w:date="2023-08-31T11:25:00Z"/>
          <w:rFonts w:asciiTheme="majorHAnsi" w:hAnsiTheme="majorHAnsi"/>
          <w:sz w:val="20"/>
          <w:szCs w:val="20"/>
        </w:rPr>
      </w:pPr>
    </w:p>
    <w:p w14:paraId="178D7E4D" w14:textId="2B908C7F" w:rsidR="00351662" w:rsidRPr="000218A7" w:rsidRDefault="00351662" w:rsidP="007B18D1">
      <w:pPr>
        <w:rPr>
          <w:ins w:id="63" w:author="Susanne Becker" w:date="2023-08-24T11:31:00Z"/>
          <w:rFonts w:asciiTheme="majorHAnsi" w:hAnsiTheme="majorHAnsi"/>
          <w:sz w:val="20"/>
          <w:szCs w:val="20"/>
        </w:rPr>
      </w:pPr>
      <w:ins w:id="64" w:author="Susanne Becker" w:date="2023-08-24T11:31:00Z">
        <w:r w:rsidRPr="000218A7">
          <w:rPr>
            <w:rFonts w:asciiTheme="majorHAnsi" w:hAnsiTheme="majorHAnsi"/>
            <w:sz w:val="20"/>
            <w:szCs w:val="20"/>
          </w:rPr>
          <w:t>Susanne Becker</w:t>
        </w:r>
      </w:ins>
    </w:p>
    <w:p w14:paraId="312F1D98" w14:textId="6EDEB7B3" w:rsidR="00351662" w:rsidRPr="000218A7" w:rsidRDefault="00351662" w:rsidP="007B18D1">
      <w:pPr>
        <w:rPr>
          <w:ins w:id="65" w:author="Susanne Becker" w:date="2023-08-24T11:39:00Z"/>
          <w:rFonts w:asciiTheme="majorHAnsi" w:hAnsiTheme="majorHAnsi"/>
          <w:sz w:val="20"/>
          <w:szCs w:val="20"/>
        </w:rPr>
      </w:pPr>
      <w:commentRangeStart w:id="66"/>
      <w:ins w:id="67" w:author="Susanne Becker" w:date="2023-08-24T11:31:00Z">
        <w:r w:rsidRPr="000218A7">
          <w:rPr>
            <w:rFonts w:asciiTheme="majorHAnsi" w:hAnsiTheme="majorHAnsi"/>
            <w:sz w:val="20"/>
            <w:szCs w:val="20"/>
          </w:rPr>
          <w:t xml:space="preserve">Professor </w:t>
        </w:r>
        <w:commentRangeEnd w:id="66"/>
        <w:r w:rsidRPr="000218A7">
          <w:rPr>
            <w:rStyle w:val="CommentReference"/>
          </w:rPr>
          <w:commentReference w:id="66"/>
        </w:r>
        <w:r w:rsidRPr="000218A7">
          <w:rPr>
            <w:rFonts w:asciiTheme="majorHAnsi" w:hAnsiTheme="majorHAnsi"/>
            <w:sz w:val="20"/>
            <w:szCs w:val="20"/>
          </w:rPr>
          <w:t>for Clinical Psychology</w:t>
        </w:r>
      </w:ins>
    </w:p>
    <w:p w14:paraId="7DF6006B" w14:textId="46D97091" w:rsidR="00351662" w:rsidRPr="000218A7" w:rsidRDefault="00351662" w:rsidP="007B18D1">
      <w:pPr>
        <w:rPr>
          <w:ins w:id="68" w:author="Susanne Becker" w:date="2023-08-24T11:39:00Z"/>
          <w:rFonts w:asciiTheme="majorHAnsi" w:hAnsiTheme="majorHAnsi"/>
          <w:sz w:val="20"/>
          <w:szCs w:val="20"/>
        </w:rPr>
      </w:pPr>
      <w:ins w:id="69" w:author="Susanne Becker" w:date="2023-08-24T11:39:00Z">
        <w:r w:rsidRPr="000218A7">
          <w:rPr>
            <w:rFonts w:asciiTheme="majorHAnsi" w:hAnsiTheme="majorHAnsi"/>
            <w:sz w:val="20"/>
            <w:szCs w:val="20"/>
          </w:rPr>
          <w:t>Department of Experimental Psychology</w:t>
        </w:r>
      </w:ins>
    </w:p>
    <w:p w14:paraId="1F0DD103" w14:textId="4859ECE8" w:rsidR="00351662" w:rsidRPr="000218A7" w:rsidRDefault="00351662" w:rsidP="007B18D1">
      <w:pPr>
        <w:rPr>
          <w:ins w:id="70" w:author="Susanne Becker" w:date="2023-08-24T11:40:00Z"/>
          <w:rFonts w:asciiTheme="majorHAnsi" w:hAnsiTheme="majorHAnsi"/>
          <w:sz w:val="20"/>
          <w:szCs w:val="20"/>
        </w:rPr>
      </w:pPr>
      <w:ins w:id="71" w:author="Susanne Becker" w:date="2023-08-24T11:39:00Z">
        <w:r w:rsidRPr="000218A7">
          <w:rPr>
            <w:rFonts w:asciiTheme="majorHAnsi" w:hAnsiTheme="majorHAnsi"/>
            <w:sz w:val="20"/>
            <w:szCs w:val="20"/>
          </w:rPr>
          <w:t>Heinrich Heine U</w:t>
        </w:r>
      </w:ins>
      <w:ins w:id="72" w:author="Susanne Becker" w:date="2023-08-24T11:40:00Z">
        <w:r w:rsidRPr="000218A7">
          <w:rPr>
            <w:rFonts w:asciiTheme="majorHAnsi" w:hAnsiTheme="majorHAnsi"/>
            <w:sz w:val="20"/>
            <w:szCs w:val="20"/>
          </w:rPr>
          <w:t>niversity Düsseldorf</w:t>
        </w:r>
      </w:ins>
    </w:p>
    <w:p w14:paraId="4B2F0251" w14:textId="1A0BA073" w:rsidR="00351662" w:rsidRPr="000218A7" w:rsidRDefault="00351662" w:rsidP="007B18D1">
      <w:pPr>
        <w:rPr>
          <w:ins w:id="73" w:author="Susanne Becker" w:date="2023-08-24T11:40:00Z"/>
          <w:rFonts w:asciiTheme="majorHAnsi" w:hAnsiTheme="majorHAnsi"/>
          <w:sz w:val="20"/>
          <w:szCs w:val="20"/>
        </w:rPr>
      </w:pPr>
      <w:proofErr w:type="spellStart"/>
      <w:ins w:id="74" w:author="Susanne Becker" w:date="2023-08-24T11:40:00Z">
        <w:r w:rsidRPr="000218A7">
          <w:rPr>
            <w:rFonts w:asciiTheme="majorHAnsi" w:hAnsiTheme="majorHAnsi"/>
            <w:sz w:val="20"/>
            <w:szCs w:val="20"/>
          </w:rPr>
          <w:t>Universitätsstraße</w:t>
        </w:r>
        <w:proofErr w:type="spellEnd"/>
        <w:r w:rsidRPr="000218A7">
          <w:rPr>
            <w:rFonts w:asciiTheme="majorHAnsi" w:hAnsiTheme="majorHAnsi"/>
            <w:sz w:val="20"/>
            <w:szCs w:val="20"/>
          </w:rPr>
          <w:t xml:space="preserve"> 1</w:t>
        </w:r>
      </w:ins>
    </w:p>
    <w:p w14:paraId="5C2B4649" w14:textId="22E1CFB6" w:rsidR="00351662" w:rsidRPr="000218A7" w:rsidRDefault="00351662" w:rsidP="007B18D1">
      <w:pPr>
        <w:rPr>
          <w:ins w:id="75" w:author="Susanne Becker" w:date="2023-08-24T11:40:00Z"/>
          <w:rFonts w:asciiTheme="majorHAnsi" w:hAnsiTheme="majorHAnsi"/>
          <w:sz w:val="20"/>
          <w:szCs w:val="20"/>
        </w:rPr>
      </w:pPr>
      <w:ins w:id="76" w:author="Susanne Becker" w:date="2023-08-24T11:40:00Z">
        <w:r w:rsidRPr="000218A7">
          <w:rPr>
            <w:rFonts w:asciiTheme="majorHAnsi" w:hAnsiTheme="majorHAnsi"/>
            <w:sz w:val="20"/>
            <w:szCs w:val="20"/>
          </w:rPr>
          <w:t>40225 Düsseldorf</w:t>
        </w:r>
      </w:ins>
    </w:p>
    <w:p w14:paraId="13F39EC6" w14:textId="1DE59332" w:rsidR="00351662" w:rsidRPr="000218A7" w:rsidRDefault="00351662" w:rsidP="007B18D1">
      <w:pPr>
        <w:rPr>
          <w:ins w:id="77" w:author="Sean Gibbons" w:date="2023-08-31T11:26:00Z"/>
          <w:rFonts w:asciiTheme="majorHAnsi" w:hAnsiTheme="majorHAnsi"/>
          <w:sz w:val="20"/>
          <w:szCs w:val="20"/>
        </w:rPr>
      </w:pPr>
      <w:ins w:id="78" w:author="Susanne Becker" w:date="2023-08-24T11:40:00Z">
        <w:r w:rsidRPr="000218A7">
          <w:rPr>
            <w:rFonts w:asciiTheme="majorHAnsi" w:hAnsiTheme="majorHAnsi"/>
            <w:sz w:val="20"/>
            <w:szCs w:val="20"/>
          </w:rPr>
          <w:t>Germany</w:t>
        </w:r>
      </w:ins>
    </w:p>
    <w:p w14:paraId="5A020BD8" w14:textId="29C9A2D5" w:rsidR="000336A6" w:rsidRPr="000218A7" w:rsidRDefault="000336A6" w:rsidP="000336A6">
      <w:pPr>
        <w:rPr>
          <w:ins w:id="79" w:author="Sean Gibbons" w:date="2023-08-31T11:26:00Z"/>
          <w:sz w:val="20"/>
          <w:szCs w:val="20"/>
          <w:rPrChange w:id="80" w:author="Sean Gibbons" w:date="2023-09-01T04:11:00Z">
            <w:rPr>
              <w:ins w:id="81" w:author="Sean Gibbons" w:date="2023-08-31T11:26:00Z"/>
            </w:rPr>
          </w:rPrChange>
        </w:rPr>
      </w:pPr>
      <w:ins w:id="82" w:author="Sean Gibbons" w:date="2023-08-31T11:26:00Z">
        <w:r w:rsidRPr="000218A7">
          <w:rPr>
            <w:sz w:val="20"/>
            <w:szCs w:val="20"/>
            <w:rPrChange w:id="83" w:author="Sean Gibbons" w:date="2023-09-01T04:11:00Z">
              <w:rPr/>
            </w:rPrChange>
          </w:rPr>
          <w:t xml:space="preserve">Email: </w:t>
        </w:r>
        <w:r w:rsidRPr="000218A7">
          <w:rPr>
            <w:sz w:val="20"/>
            <w:szCs w:val="20"/>
            <w:rPrChange w:id="84" w:author="Sean Gibbons" w:date="2023-09-01T04:11:00Z">
              <w:rPr/>
            </w:rPrChange>
          </w:rPr>
          <w:fldChar w:fldCharType="begin"/>
        </w:r>
        <w:r w:rsidRPr="000218A7">
          <w:rPr>
            <w:sz w:val="20"/>
            <w:szCs w:val="20"/>
            <w:rPrChange w:id="85" w:author="Sean Gibbons" w:date="2023-09-01T04:11:00Z">
              <w:rPr/>
            </w:rPrChange>
          </w:rPr>
          <w:instrText>HYPERLINK "mailto:</w:instrText>
        </w:r>
        <w:r w:rsidRPr="000218A7">
          <w:rPr>
            <w:sz w:val="20"/>
            <w:szCs w:val="20"/>
            <w:rPrChange w:id="86" w:author="Sean Gibbons" w:date="2023-09-01T04:11:00Z">
              <w:rPr>
                <w:rStyle w:val="Hyperlink"/>
              </w:rPr>
            </w:rPrChange>
          </w:rPr>
          <w:instrText>sbecker@uni-duesseldorf.de</w:instrText>
        </w:r>
        <w:r w:rsidRPr="000218A7">
          <w:rPr>
            <w:sz w:val="20"/>
            <w:szCs w:val="20"/>
            <w:rPrChange w:id="87" w:author="Sean Gibbons" w:date="2023-09-01T04:11:00Z">
              <w:rPr/>
            </w:rPrChange>
          </w:rPr>
          <w:instrText>"</w:instrText>
        </w:r>
        <w:r w:rsidRPr="00B80E20">
          <w:rPr>
            <w:sz w:val="20"/>
            <w:szCs w:val="20"/>
          </w:rPr>
        </w:r>
        <w:r w:rsidRPr="000218A7">
          <w:rPr>
            <w:sz w:val="20"/>
            <w:szCs w:val="20"/>
            <w:rPrChange w:id="88" w:author="Sean Gibbons" w:date="2023-09-01T04:11:00Z">
              <w:rPr/>
            </w:rPrChange>
          </w:rPr>
          <w:fldChar w:fldCharType="separate"/>
        </w:r>
        <w:r w:rsidRPr="000218A7">
          <w:rPr>
            <w:rStyle w:val="Hyperlink"/>
            <w:sz w:val="20"/>
            <w:szCs w:val="20"/>
            <w:rPrChange w:id="89" w:author="Sean Gibbons" w:date="2023-09-01T04:11:00Z">
              <w:rPr>
                <w:rStyle w:val="Hyperlink"/>
              </w:rPr>
            </w:rPrChange>
          </w:rPr>
          <w:t>sbecker@uni-duesseldorf.de</w:t>
        </w:r>
        <w:r w:rsidRPr="000218A7">
          <w:rPr>
            <w:sz w:val="20"/>
            <w:szCs w:val="20"/>
            <w:rPrChange w:id="90" w:author="Sean Gibbons" w:date="2023-09-01T04:11:00Z">
              <w:rPr/>
            </w:rPrChange>
          </w:rPr>
          <w:fldChar w:fldCharType="end"/>
        </w:r>
      </w:ins>
    </w:p>
    <w:p w14:paraId="1B8D4AB7" w14:textId="21CF1E41" w:rsidR="000336A6" w:rsidRPr="000218A7" w:rsidRDefault="000336A6" w:rsidP="000336A6">
      <w:pPr>
        <w:rPr>
          <w:ins w:id="91" w:author="Sean Gibbons" w:date="2023-08-31T11:26:00Z"/>
          <w:sz w:val="20"/>
          <w:szCs w:val="20"/>
          <w:rPrChange w:id="92" w:author="Sean Gibbons" w:date="2023-09-01T04:11:00Z">
            <w:rPr>
              <w:ins w:id="93" w:author="Sean Gibbons" w:date="2023-08-31T11:26:00Z"/>
            </w:rPr>
          </w:rPrChange>
        </w:rPr>
      </w:pPr>
      <w:ins w:id="94" w:author="Sean Gibbons" w:date="2023-08-31T11:26:00Z">
        <w:r w:rsidRPr="000218A7">
          <w:rPr>
            <w:sz w:val="20"/>
            <w:szCs w:val="20"/>
            <w:rPrChange w:id="95" w:author="Sean Gibbons" w:date="2023-09-01T04:11:00Z">
              <w:rPr/>
            </w:rPrChange>
          </w:rPr>
          <w:lastRenderedPageBreak/>
          <w:t>Mobile: +49 211 81 14722</w:t>
        </w:r>
      </w:ins>
    </w:p>
    <w:p w14:paraId="63583122" w14:textId="77777777" w:rsidR="000336A6" w:rsidRPr="000218A7" w:rsidRDefault="000336A6" w:rsidP="007B18D1">
      <w:pPr>
        <w:rPr>
          <w:rFonts w:asciiTheme="majorHAnsi" w:hAnsiTheme="majorHAnsi"/>
          <w:sz w:val="20"/>
          <w:szCs w:val="20"/>
        </w:rPr>
      </w:pPr>
    </w:p>
    <w:p w14:paraId="4707E40A" w14:textId="77777777" w:rsidR="00EC087E" w:rsidRPr="000218A7" w:rsidRDefault="00EC087E">
      <w:pPr>
        <w:rPr>
          <w:rFonts w:asciiTheme="majorHAnsi" w:hAnsiTheme="majorHAnsi"/>
          <w:b/>
          <w:sz w:val="20"/>
          <w:szCs w:val="20"/>
        </w:rPr>
      </w:pPr>
      <w:del w:id="96" w:author="Sean Gibbons" w:date="2023-08-28T08:10:00Z">
        <w:r w:rsidRPr="000218A7" w:rsidDel="00625608">
          <w:rPr>
            <w:rFonts w:asciiTheme="majorHAnsi" w:hAnsiTheme="majorHAnsi"/>
            <w:b/>
            <w:sz w:val="20"/>
            <w:szCs w:val="20"/>
          </w:rPr>
          <w:br w:type="page"/>
        </w:r>
      </w:del>
    </w:p>
    <w:p w14:paraId="1E7654D0" w14:textId="7E84C85F" w:rsidR="00AC5CC0" w:rsidRPr="000218A7" w:rsidRDefault="00DF6157" w:rsidP="00DF6157">
      <w:pPr>
        <w:rPr>
          <w:rFonts w:asciiTheme="majorHAnsi" w:hAnsiTheme="majorHAnsi"/>
          <w:b/>
          <w:sz w:val="20"/>
          <w:szCs w:val="20"/>
        </w:rPr>
      </w:pPr>
      <w:r w:rsidRPr="000218A7">
        <w:rPr>
          <w:rFonts w:asciiTheme="majorHAnsi" w:hAnsiTheme="majorHAnsi"/>
          <w:b/>
          <w:sz w:val="20"/>
          <w:szCs w:val="20"/>
        </w:rPr>
        <w:t xml:space="preserve">5. </w:t>
      </w:r>
      <w:r w:rsidR="00AC5CC0" w:rsidRPr="000218A7">
        <w:rPr>
          <w:rFonts w:asciiTheme="majorHAnsi" w:hAnsiTheme="majorHAnsi"/>
          <w:b/>
          <w:sz w:val="20"/>
          <w:szCs w:val="20"/>
        </w:rPr>
        <w:t xml:space="preserve">Relevance to IFOMPT and expected audience </w:t>
      </w:r>
    </w:p>
    <w:p w14:paraId="62486C05" w14:textId="77777777" w:rsidR="00DF6157" w:rsidRPr="000218A7" w:rsidRDefault="00DF6157" w:rsidP="00DF6157">
      <w:pPr>
        <w:rPr>
          <w:rFonts w:asciiTheme="majorHAnsi" w:hAnsiTheme="majorHAnsi"/>
          <w:sz w:val="20"/>
          <w:szCs w:val="20"/>
        </w:rPr>
      </w:pPr>
    </w:p>
    <w:p w14:paraId="21F965EA" w14:textId="77777777" w:rsidR="002C27A2" w:rsidRPr="000218A7" w:rsidRDefault="50D249C6" w:rsidP="00AC5CC0">
      <w:pPr>
        <w:pStyle w:val="Default"/>
        <w:spacing w:after="137"/>
        <w:rPr>
          <w:rFonts w:asciiTheme="majorHAnsi" w:hAnsiTheme="majorHAnsi"/>
          <w:b/>
          <w:color w:val="auto"/>
          <w:sz w:val="20"/>
          <w:szCs w:val="20"/>
        </w:rPr>
      </w:pPr>
      <w:r w:rsidRPr="000218A7">
        <w:rPr>
          <w:rFonts w:asciiTheme="majorHAnsi" w:hAnsiTheme="majorHAnsi"/>
          <w:b/>
          <w:bCs/>
          <w:color w:val="auto"/>
          <w:sz w:val="20"/>
          <w:szCs w:val="20"/>
        </w:rPr>
        <w:t>100-150 words</w:t>
      </w:r>
    </w:p>
    <w:p w14:paraId="5A31D2FC" w14:textId="77777777" w:rsidR="00694A37" w:rsidRPr="000218A7" w:rsidRDefault="00694A37" w:rsidP="00AC5CC0">
      <w:pPr>
        <w:pStyle w:val="Default"/>
        <w:spacing w:after="137"/>
        <w:rPr>
          <w:ins w:id="97" w:author="Sean Gibbons" w:date="2023-09-01T01:47:00Z"/>
          <w:rFonts w:eastAsia="Calibri"/>
          <w:color w:val="000000" w:themeColor="text1"/>
          <w:sz w:val="20"/>
          <w:szCs w:val="20"/>
          <w:lang w:val="en-AU"/>
          <w:rPrChange w:id="98" w:author="Sean Gibbons" w:date="2023-09-01T04:11:00Z">
            <w:rPr>
              <w:ins w:id="99" w:author="Sean Gibbons" w:date="2023-09-01T01:47:00Z"/>
              <w:rFonts w:eastAsia="Calibri"/>
              <w:color w:val="000000" w:themeColor="text1"/>
              <w:sz w:val="20"/>
              <w:szCs w:val="20"/>
              <w:highlight w:val="cyan"/>
              <w:lang w:val="en-AU"/>
            </w:rPr>
          </w:rPrChange>
        </w:rPr>
      </w:pPr>
    </w:p>
    <w:p w14:paraId="64DD9254" w14:textId="7F567B88" w:rsidR="00860976" w:rsidRPr="000218A7" w:rsidRDefault="008D2555">
      <w:pPr>
        <w:pStyle w:val="Default"/>
        <w:spacing w:after="137"/>
        <w:jc w:val="both"/>
        <w:rPr>
          <w:ins w:id="100" w:author="Sean Gibbons" w:date="2023-09-01T02:46:00Z"/>
          <w:rFonts w:eastAsia="Calibri"/>
          <w:color w:val="000000" w:themeColor="text1"/>
          <w:sz w:val="20"/>
          <w:szCs w:val="20"/>
          <w:lang w:val="en-AU"/>
        </w:rPr>
        <w:pPrChange w:id="101" w:author="Sean Gibbons" w:date="2023-09-01T03:26:00Z">
          <w:pPr>
            <w:pStyle w:val="Default"/>
            <w:spacing w:after="137"/>
          </w:pPr>
        </w:pPrChange>
      </w:pPr>
      <w:ins w:id="102" w:author="Sean Gibbons" w:date="2023-09-01T02:13:00Z">
        <w:r w:rsidRPr="000218A7">
          <w:rPr>
            <w:rFonts w:eastAsia="Calibri"/>
            <w:color w:val="000000" w:themeColor="text1"/>
            <w:sz w:val="20"/>
            <w:szCs w:val="20"/>
            <w:lang w:val="en-AU"/>
            <w:rPrChange w:id="103" w:author="Sean Gibbons" w:date="2023-09-01T04:11:00Z">
              <w:rPr>
                <w:rFonts w:eastAsia="Calibri"/>
                <w:color w:val="000000" w:themeColor="text1"/>
                <w:sz w:val="20"/>
                <w:szCs w:val="20"/>
                <w:highlight w:val="cyan"/>
                <w:lang w:val="en-AU"/>
              </w:rPr>
            </w:rPrChange>
          </w:rPr>
          <w:t xml:space="preserve">Persistent pain </w:t>
        </w:r>
      </w:ins>
      <w:ins w:id="104" w:author="Sean Gibbons" w:date="2023-09-01T02:32:00Z">
        <w:r w:rsidR="00F63629" w:rsidRPr="000218A7">
          <w:rPr>
            <w:rFonts w:eastAsia="Calibri"/>
            <w:color w:val="000000" w:themeColor="text1"/>
            <w:sz w:val="20"/>
            <w:szCs w:val="20"/>
            <w:lang w:val="en-AU"/>
            <w:rPrChange w:id="105" w:author="Sean Gibbons" w:date="2023-09-01T04:11:00Z">
              <w:rPr>
                <w:rFonts w:eastAsia="Calibri"/>
                <w:color w:val="000000" w:themeColor="text1"/>
                <w:sz w:val="20"/>
                <w:szCs w:val="20"/>
                <w:highlight w:val="cyan"/>
                <w:lang w:val="en-AU"/>
              </w:rPr>
            </w:rPrChange>
          </w:rPr>
          <w:t>can</w:t>
        </w:r>
      </w:ins>
      <w:ins w:id="106" w:author="Sean Gibbons" w:date="2023-09-01T02:13:00Z">
        <w:r w:rsidRPr="000218A7">
          <w:rPr>
            <w:rFonts w:eastAsia="Calibri"/>
            <w:color w:val="000000" w:themeColor="text1"/>
            <w:sz w:val="20"/>
            <w:szCs w:val="20"/>
            <w:lang w:val="en-AU"/>
            <w:rPrChange w:id="107" w:author="Sean Gibbons" w:date="2023-09-01T04:11:00Z">
              <w:rPr>
                <w:rFonts w:eastAsia="Calibri"/>
                <w:color w:val="000000" w:themeColor="text1"/>
                <w:sz w:val="20"/>
                <w:szCs w:val="20"/>
                <w:highlight w:val="cyan"/>
                <w:lang w:val="en-AU"/>
              </w:rPr>
            </w:rPrChange>
          </w:rPr>
          <w:t xml:space="preserve"> involve multiple mechanisms </w:t>
        </w:r>
      </w:ins>
      <w:ins w:id="108" w:author="Sean Gibbons" w:date="2023-09-01T02:32:00Z">
        <w:r w:rsidR="00F63629" w:rsidRPr="000218A7">
          <w:rPr>
            <w:rFonts w:eastAsia="Calibri"/>
            <w:color w:val="000000" w:themeColor="text1"/>
            <w:sz w:val="20"/>
            <w:szCs w:val="20"/>
            <w:lang w:val="en-AU"/>
            <w:rPrChange w:id="109" w:author="Sean Gibbons" w:date="2023-09-01T04:11:00Z">
              <w:rPr>
                <w:rFonts w:eastAsia="Calibri"/>
                <w:color w:val="000000" w:themeColor="text1"/>
                <w:sz w:val="20"/>
                <w:szCs w:val="20"/>
                <w:highlight w:val="cyan"/>
                <w:lang w:val="en-AU"/>
              </w:rPr>
            </w:rPrChange>
          </w:rPr>
          <w:t xml:space="preserve">presenting concurrently. </w:t>
        </w:r>
      </w:ins>
      <w:ins w:id="110" w:author="Sean Gibbons" w:date="2023-09-01T02:13:00Z">
        <w:r w:rsidRPr="000218A7">
          <w:rPr>
            <w:rFonts w:eastAsia="Calibri"/>
            <w:color w:val="000000" w:themeColor="text1"/>
            <w:sz w:val="20"/>
            <w:szCs w:val="20"/>
            <w:lang w:val="en-AU"/>
            <w:rPrChange w:id="111" w:author="Sean Gibbons" w:date="2023-09-01T04:11:00Z">
              <w:rPr>
                <w:rFonts w:eastAsia="Calibri"/>
                <w:color w:val="000000" w:themeColor="text1"/>
                <w:sz w:val="20"/>
                <w:szCs w:val="20"/>
                <w:highlight w:val="cyan"/>
                <w:lang w:val="en-AU"/>
              </w:rPr>
            </w:rPrChange>
          </w:rPr>
          <w:t>Thes</w:t>
        </w:r>
      </w:ins>
      <w:ins w:id="112" w:author="Sean Gibbons" w:date="2023-09-01T02:14:00Z">
        <w:r w:rsidRPr="000218A7">
          <w:rPr>
            <w:rFonts w:eastAsia="Calibri"/>
            <w:color w:val="000000" w:themeColor="text1"/>
            <w:sz w:val="20"/>
            <w:szCs w:val="20"/>
            <w:lang w:val="en-AU"/>
            <w:rPrChange w:id="113" w:author="Sean Gibbons" w:date="2023-09-01T04:11:00Z">
              <w:rPr>
                <w:rFonts w:eastAsia="Calibri"/>
                <w:color w:val="000000" w:themeColor="text1"/>
                <w:sz w:val="20"/>
                <w:szCs w:val="20"/>
                <w:highlight w:val="cyan"/>
                <w:lang w:val="en-AU"/>
              </w:rPr>
            </w:rPrChange>
          </w:rPr>
          <w:t xml:space="preserve">e mechanisms </w:t>
        </w:r>
      </w:ins>
      <w:ins w:id="114" w:author="Sean Gibbons" w:date="2023-09-01T02:13:00Z">
        <w:r w:rsidRPr="000218A7">
          <w:rPr>
            <w:rFonts w:eastAsia="Calibri"/>
            <w:color w:val="000000" w:themeColor="text1"/>
            <w:sz w:val="20"/>
            <w:szCs w:val="20"/>
            <w:lang w:val="en-AU"/>
            <w:rPrChange w:id="115" w:author="Sean Gibbons" w:date="2023-09-01T04:11:00Z">
              <w:rPr>
                <w:rFonts w:eastAsia="Calibri"/>
                <w:color w:val="000000" w:themeColor="text1"/>
                <w:sz w:val="20"/>
                <w:szCs w:val="20"/>
                <w:highlight w:val="cyan"/>
                <w:lang w:val="en-AU"/>
              </w:rPr>
            </w:rPrChange>
          </w:rPr>
          <w:t>interact with each other</w:t>
        </w:r>
      </w:ins>
      <w:ins w:id="116" w:author="Sean Gibbons" w:date="2023-09-01T02:14:00Z">
        <w:r w:rsidRPr="000218A7">
          <w:rPr>
            <w:rFonts w:eastAsia="Calibri"/>
            <w:color w:val="000000" w:themeColor="text1"/>
            <w:sz w:val="20"/>
            <w:szCs w:val="20"/>
            <w:lang w:val="en-AU"/>
            <w:rPrChange w:id="117" w:author="Sean Gibbons" w:date="2023-09-01T04:11:00Z">
              <w:rPr>
                <w:rFonts w:eastAsia="Calibri"/>
                <w:color w:val="000000" w:themeColor="text1"/>
                <w:sz w:val="20"/>
                <w:szCs w:val="20"/>
                <w:highlight w:val="cyan"/>
                <w:lang w:val="en-AU"/>
              </w:rPr>
            </w:rPrChange>
          </w:rPr>
          <w:t xml:space="preserve"> creating complexity for the clinician</w:t>
        </w:r>
      </w:ins>
      <w:ins w:id="118" w:author="Sean Gibbons" w:date="2023-09-01T03:16:00Z">
        <w:r w:rsidR="00501925" w:rsidRPr="000218A7">
          <w:rPr>
            <w:rFonts w:eastAsia="Calibri"/>
            <w:color w:val="000000" w:themeColor="text1"/>
            <w:sz w:val="20"/>
            <w:szCs w:val="20"/>
            <w:lang w:val="en-AU"/>
            <w:rPrChange w:id="119" w:author="Sean Gibbons" w:date="2023-09-01T04:11:00Z">
              <w:rPr>
                <w:rFonts w:eastAsia="Calibri"/>
                <w:color w:val="000000" w:themeColor="text1"/>
                <w:sz w:val="20"/>
                <w:szCs w:val="20"/>
                <w:highlight w:val="yellow"/>
                <w:lang w:val="en-AU"/>
              </w:rPr>
            </w:rPrChange>
          </w:rPr>
          <w:t>.</w:t>
        </w:r>
      </w:ins>
      <w:ins w:id="120" w:author="Sean Gibbons" w:date="2023-09-01T03:17:00Z">
        <w:r w:rsidR="00501925" w:rsidRPr="000218A7">
          <w:rPr>
            <w:rFonts w:eastAsia="Calibri"/>
            <w:color w:val="000000" w:themeColor="text1"/>
            <w:sz w:val="20"/>
            <w:szCs w:val="20"/>
            <w:lang w:val="en-AU"/>
            <w:rPrChange w:id="121" w:author="Sean Gibbons" w:date="2023-09-01T04:11:00Z">
              <w:rPr>
                <w:rFonts w:eastAsia="Calibri"/>
                <w:color w:val="000000" w:themeColor="text1"/>
                <w:sz w:val="20"/>
                <w:szCs w:val="20"/>
                <w:highlight w:val="yellow"/>
                <w:lang w:val="en-AU"/>
              </w:rPr>
            </w:rPrChange>
          </w:rPr>
          <w:t xml:space="preserve"> </w:t>
        </w:r>
      </w:ins>
      <w:proofErr w:type="spellStart"/>
      <w:ins w:id="122" w:author="Sean Gibbons" w:date="2023-09-01T02:37:00Z">
        <w:r w:rsidR="00DA5916" w:rsidRPr="000218A7">
          <w:rPr>
            <w:rFonts w:eastAsia="Calibri"/>
            <w:color w:val="000000" w:themeColor="text1"/>
            <w:sz w:val="20"/>
            <w:szCs w:val="20"/>
            <w:lang w:val="en-AU"/>
            <w:rPrChange w:id="123" w:author="Sean Gibbons" w:date="2023-09-01T04:11:00Z">
              <w:rPr>
                <w:rFonts w:eastAsia="Calibri"/>
                <w:color w:val="000000" w:themeColor="text1"/>
                <w:sz w:val="20"/>
                <w:szCs w:val="20"/>
                <w:highlight w:val="yellow"/>
                <w:lang w:val="en-AU"/>
              </w:rPr>
            </w:rPrChange>
          </w:rPr>
          <w:t>Nociplastic</w:t>
        </w:r>
        <w:proofErr w:type="spellEnd"/>
        <w:r w:rsidR="00DA5916" w:rsidRPr="000218A7">
          <w:rPr>
            <w:rFonts w:eastAsia="Calibri"/>
            <w:color w:val="000000" w:themeColor="text1"/>
            <w:sz w:val="20"/>
            <w:szCs w:val="20"/>
            <w:lang w:val="en-AU"/>
            <w:rPrChange w:id="124" w:author="Sean Gibbons" w:date="2023-09-01T04:11:00Z">
              <w:rPr>
                <w:rFonts w:eastAsia="Calibri"/>
                <w:color w:val="000000" w:themeColor="text1"/>
                <w:sz w:val="20"/>
                <w:szCs w:val="20"/>
                <w:highlight w:val="yellow"/>
                <w:lang w:val="en-AU"/>
              </w:rPr>
            </w:rPrChange>
          </w:rPr>
          <w:t xml:space="preserve"> pain has been proposed as a mechanistic descriptor associated with many persistent musculoskeletal pain disorders. At the same time </w:t>
        </w:r>
        <w:proofErr w:type="spellStart"/>
        <w:r w:rsidR="00DA5916" w:rsidRPr="000218A7">
          <w:rPr>
            <w:rFonts w:eastAsia="Calibri"/>
            <w:color w:val="000000" w:themeColor="text1"/>
            <w:sz w:val="20"/>
            <w:szCs w:val="20"/>
            <w:lang w:val="en-AU"/>
            <w:rPrChange w:id="125" w:author="Sean Gibbons" w:date="2023-09-01T04:11:00Z">
              <w:rPr>
                <w:rFonts w:eastAsia="Calibri"/>
                <w:color w:val="000000" w:themeColor="text1"/>
                <w:sz w:val="20"/>
                <w:szCs w:val="20"/>
                <w:highlight w:val="yellow"/>
                <w:lang w:val="en-AU"/>
              </w:rPr>
            </w:rPrChange>
          </w:rPr>
          <w:t>nociplastic</w:t>
        </w:r>
        <w:proofErr w:type="spellEnd"/>
        <w:r w:rsidR="00DA5916" w:rsidRPr="000218A7">
          <w:rPr>
            <w:rFonts w:eastAsia="Calibri"/>
            <w:color w:val="000000" w:themeColor="text1"/>
            <w:sz w:val="20"/>
            <w:szCs w:val="20"/>
            <w:lang w:val="en-AU"/>
            <w:rPrChange w:id="126" w:author="Sean Gibbons" w:date="2023-09-01T04:11:00Z">
              <w:rPr>
                <w:rFonts w:eastAsia="Calibri"/>
                <w:color w:val="000000" w:themeColor="text1"/>
                <w:sz w:val="20"/>
                <w:szCs w:val="20"/>
                <w:highlight w:val="yellow"/>
                <w:lang w:val="en-AU"/>
              </w:rPr>
            </w:rPrChange>
          </w:rPr>
          <w:t xml:space="preserve"> pain and “central sensitization pain” have been described as measurable and treatable mechanisms. </w:t>
        </w:r>
      </w:ins>
      <w:ins w:id="127" w:author="Sean Gibbons" w:date="2023-09-01T03:04:00Z">
        <w:r w:rsidR="00DA4A88" w:rsidRPr="000218A7">
          <w:rPr>
            <w:rFonts w:eastAsia="Calibri"/>
            <w:color w:val="000000" w:themeColor="text1"/>
            <w:sz w:val="20"/>
            <w:szCs w:val="20"/>
            <w:lang w:val="en-AU"/>
            <w:rPrChange w:id="128" w:author="Sean Gibbons" w:date="2023-09-01T04:11:00Z">
              <w:rPr>
                <w:rFonts w:eastAsia="Calibri"/>
                <w:color w:val="000000" w:themeColor="text1"/>
                <w:sz w:val="20"/>
                <w:szCs w:val="20"/>
                <w:highlight w:val="cyan"/>
                <w:lang w:val="en-AU"/>
              </w:rPr>
            </w:rPrChange>
          </w:rPr>
          <w:t>Immune dysregulation is a relatively new mechanism in persistent pain</w:t>
        </w:r>
      </w:ins>
      <w:ins w:id="129" w:author="Sean Gibbons" w:date="2023-09-01T03:23:00Z">
        <w:r w:rsidR="00501925" w:rsidRPr="000218A7">
          <w:rPr>
            <w:rFonts w:eastAsia="Calibri"/>
            <w:color w:val="000000" w:themeColor="text1"/>
            <w:sz w:val="20"/>
            <w:szCs w:val="20"/>
            <w:lang w:val="en-AU"/>
            <w:rPrChange w:id="130" w:author="Sean Gibbons" w:date="2023-09-01T04:11:00Z">
              <w:rPr>
                <w:rFonts w:eastAsia="Calibri"/>
                <w:color w:val="000000" w:themeColor="text1"/>
                <w:sz w:val="20"/>
                <w:szCs w:val="20"/>
                <w:highlight w:val="yellow"/>
                <w:lang w:val="en-AU"/>
              </w:rPr>
            </w:rPrChange>
          </w:rPr>
          <w:t>. It is associated with endocrine and autonomic dysregula</w:t>
        </w:r>
      </w:ins>
      <w:ins w:id="131" w:author="Sean Gibbons" w:date="2023-09-01T03:24:00Z">
        <w:r w:rsidR="00501925" w:rsidRPr="000218A7">
          <w:rPr>
            <w:rFonts w:eastAsia="Calibri"/>
            <w:color w:val="000000" w:themeColor="text1"/>
            <w:sz w:val="20"/>
            <w:szCs w:val="20"/>
            <w:lang w:val="en-AU"/>
            <w:rPrChange w:id="132" w:author="Sean Gibbons" w:date="2023-09-01T04:11:00Z">
              <w:rPr>
                <w:rFonts w:eastAsia="Calibri"/>
                <w:color w:val="000000" w:themeColor="text1"/>
                <w:sz w:val="20"/>
                <w:szCs w:val="20"/>
                <w:highlight w:val="yellow"/>
                <w:lang w:val="en-AU"/>
              </w:rPr>
            </w:rPrChange>
          </w:rPr>
          <w:t xml:space="preserve">tion. </w:t>
        </w:r>
      </w:ins>
      <w:ins w:id="133" w:author="Sean Gibbons" w:date="2023-09-01T03:22:00Z">
        <w:r w:rsidR="00501925" w:rsidRPr="000218A7">
          <w:rPr>
            <w:rFonts w:eastAsia="Calibri"/>
            <w:color w:val="000000" w:themeColor="text1"/>
            <w:sz w:val="20"/>
            <w:szCs w:val="20"/>
            <w:lang w:val="en-AU"/>
            <w:rPrChange w:id="134" w:author="Sean Gibbons" w:date="2023-09-01T04:11:00Z">
              <w:rPr>
                <w:rFonts w:eastAsia="Calibri"/>
                <w:color w:val="000000" w:themeColor="text1"/>
                <w:sz w:val="20"/>
                <w:szCs w:val="20"/>
                <w:highlight w:val="yellow"/>
                <w:lang w:val="en-AU"/>
              </w:rPr>
            </w:rPrChange>
          </w:rPr>
          <w:t xml:space="preserve"> </w:t>
        </w:r>
      </w:ins>
      <w:ins w:id="135" w:author="Sean Gibbons" w:date="2023-09-01T03:06:00Z">
        <w:r w:rsidR="00145482" w:rsidRPr="000218A7">
          <w:rPr>
            <w:rFonts w:eastAsia="Calibri"/>
            <w:color w:val="000000" w:themeColor="text1"/>
            <w:sz w:val="20"/>
            <w:szCs w:val="20"/>
            <w:lang w:val="en-AU"/>
            <w:rPrChange w:id="136" w:author="Sean Gibbons" w:date="2023-09-01T04:11:00Z">
              <w:rPr>
                <w:rFonts w:eastAsia="Calibri"/>
                <w:color w:val="000000" w:themeColor="text1"/>
                <w:sz w:val="20"/>
                <w:szCs w:val="20"/>
                <w:highlight w:val="cyan"/>
                <w:lang w:val="en-AU"/>
              </w:rPr>
            </w:rPrChange>
          </w:rPr>
          <w:t>Behavioural appraisal has many dimensions. A key aspect is reward processing</w:t>
        </w:r>
      </w:ins>
      <w:ins w:id="137" w:author="Sean Gibbons" w:date="2023-09-01T03:25:00Z">
        <w:r w:rsidR="00501925" w:rsidRPr="000218A7">
          <w:rPr>
            <w:rFonts w:eastAsia="Calibri"/>
            <w:color w:val="000000" w:themeColor="text1"/>
            <w:sz w:val="20"/>
            <w:szCs w:val="20"/>
            <w:lang w:val="en-AU"/>
            <w:rPrChange w:id="138" w:author="Sean Gibbons" w:date="2023-09-01T04:11:00Z">
              <w:rPr>
                <w:rFonts w:eastAsia="Calibri"/>
                <w:color w:val="000000" w:themeColor="text1"/>
                <w:sz w:val="20"/>
                <w:szCs w:val="20"/>
                <w:highlight w:val="yellow"/>
                <w:lang w:val="en-AU"/>
              </w:rPr>
            </w:rPrChange>
          </w:rPr>
          <w:t xml:space="preserve"> and fear learning</w:t>
        </w:r>
      </w:ins>
      <w:ins w:id="139" w:author="Sean Gibbons" w:date="2023-09-01T03:22:00Z">
        <w:r w:rsidR="00501925" w:rsidRPr="000218A7">
          <w:rPr>
            <w:rFonts w:eastAsia="Calibri"/>
            <w:color w:val="000000" w:themeColor="text1"/>
            <w:sz w:val="20"/>
            <w:szCs w:val="20"/>
            <w:lang w:val="en-AU"/>
            <w:rPrChange w:id="140" w:author="Sean Gibbons" w:date="2023-09-01T04:11:00Z">
              <w:rPr>
                <w:rFonts w:eastAsia="Calibri"/>
                <w:color w:val="000000" w:themeColor="text1"/>
                <w:sz w:val="20"/>
                <w:szCs w:val="20"/>
                <w:highlight w:val="yellow"/>
                <w:lang w:val="en-AU"/>
              </w:rPr>
            </w:rPrChange>
          </w:rPr>
          <w:t xml:space="preserve">. </w:t>
        </w:r>
      </w:ins>
      <w:ins w:id="141" w:author="Sean Gibbons" w:date="2023-09-01T03:08:00Z">
        <w:r w:rsidR="00145482" w:rsidRPr="000218A7">
          <w:rPr>
            <w:rFonts w:eastAsia="Calibri"/>
            <w:color w:val="000000" w:themeColor="text1"/>
            <w:sz w:val="20"/>
            <w:szCs w:val="20"/>
            <w:lang w:val="en-AU"/>
            <w:rPrChange w:id="142" w:author="Sean Gibbons" w:date="2023-09-01T04:11:00Z">
              <w:rPr>
                <w:rFonts w:eastAsia="Calibri"/>
                <w:color w:val="000000" w:themeColor="text1"/>
                <w:sz w:val="20"/>
                <w:szCs w:val="20"/>
                <w:highlight w:val="cyan"/>
                <w:lang w:val="en-AU"/>
              </w:rPr>
            </w:rPrChange>
          </w:rPr>
          <w:t>Persistent pain may also be related to local tissue loading.</w:t>
        </w:r>
      </w:ins>
      <w:ins w:id="143" w:author="Sean Gibbons" w:date="2023-09-01T03:10:00Z">
        <w:r w:rsidR="00145482" w:rsidRPr="000218A7">
          <w:rPr>
            <w:rFonts w:eastAsia="Calibri"/>
            <w:color w:val="000000" w:themeColor="text1"/>
            <w:sz w:val="20"/>
            <w:szCs w:val="20"/>
            <w:lang w:val="en-AU"/>
            <w:rPrChange w:id="144" w:author="Sean Gibbons" w:date="2023-09-01T04:11:00Z">
              <w:rPr>
                <w:rFonts w:eastAsia="Calibri"/>
                <w:color w:val="000000" w:themeColor="text1"/>
                <w:sz w:val="20"/>
                <w:szCs w:val="20"/>
                <w:highlight w:val="cyan"/>
                <w:lang w:val="en-AU"/>
              </w:rPr>
            </w:rPrChange>
          </w:rPr>
          <w:t xml:space="preserve"> </w:t>
        </w:r>
      </w:ins>
      <w:ins w:id="145" w:author="Sean Gibbons" w:date="2023-09-01T03:15:00Z">
        <w:r w:rsidR="00145482" w:rsidRPr="000218A7">
          <w:rPr>
            <w:rFonts w:eastAsia="Calibri"/>
            <w:color w:val="000000" w:themeColor="text1"/>
            <w:sz w:val="20"/>
            <w:szCs w:val="20"/>
            <w:lang w:val="en-AU"/>
            <w:rPrChange w:id="146" w:author="Sean Gibbons" w:date="2023-09-01T04:11:00Z">
              <w:rPr>
                <w:rFonts w:eastAsia="Calibri"/>
                <w:color w:val="000000" w:themeColor="text1"/>
                <w:sz w:val="20"/>
                <w:szCs w:val="20"/>
                <w:highlight w:val="cyan"/>
                <w:lang w:val="en-AU"/>
              </w:rPr>
            </w:rPrChange>
          </w:rPr>
          <w:t xml:space="preserve">Disagreement may exist </w:t>
        </w:r>
      </w:ins>
      <w:ins w:id="147" w:author="Sean Gibbons" w:date="2023-09-01T03:14:00Z">
        <w:r w:rsidR="00145482" w:rsidRPr="000218A7">
          <w:rPr>
            <w:rFonts w:eastAsia="Calibri"/>
            <w:color w:val="000000" w:themeColor="text1"/>
            <w:sz w:val="20"/>
            <w:szCs w:val="20"/>
            <w:lang w:val="en-AU"/>
            <w:rPrChange w:id="148" w:author="Sean Gibbons" w:date="2023-09-01T04:11:00Z">
              <w:rPr>
                <w:rFonts w:eastAsia="Calibri"/>
                <w:color w:val="000000" w:themeColor="text1"/>
                <w:sz w:val="20"/>
                <w:szCs w:val="20"/>
                <w:highlight w:val="cyan"/>
                <w:lang w:val="en-AU"/>
              </w:rPr>
            </w:rPrChange>
          </w:rPr>
          <w:t xml:space="preserve">due to multiple </w:t>
        </w:r>
      </w:ins>
      <w:ins w:id="149" w:author="Sean Gibbons" w:date="2023-09-01T03:15:00Z">
        <w:r w:rsidR="00501925" w:rsidRPr="000218A7">
          <w:rPr>
            <w:rFonts w:eastAsia="Calibri"/>
            <w:color w:val="000000" w:themeColor="text1"/>
            <w:sz w:val="20"/>
            <w:szCs w:val="20"/>
            <w:lang w:val="en-AU"/>
            <w:rPrChange w:id="150" w:author="Sean Gibbons" w:date="2023-09-01T04:11:00Z">
              <w:rPr>
                <w:rFonts w:eastAsia="Calibri"/>
                <w:color w:val="000000" w:themeColor="text1"/>
                <w:sz w:val="20"/>
                <w:szCs w:val="20"/>
                <w:highlight w:val="cyan"/>
                <w:lang w:val="en-AU"/>
              </w:rPr>
            </w:rPrChange>
          </w:rPr>
          <w:t xml:space="preserve">types of </w:t>
        </w:r>
      </w:ins>
      <w:ins w:id="151" w:author="Sean Gibbons" w:date="2023-09-01T03:14:00Z">
        <w:r w:rsidR="00145482" w:rsidRPr="000218A7">
          <w:rPr>
            <w:rFonts w:eastAsia="Calibri"/>
            <w:color w:val="000000" w:themeColor="text1"/>
            <w:sz w:val="20"/>
            <w:szCs w:val="20"/>
            <w:lang w:val="en-AU"/>
            <w:rPrChange w:id="152" w:author="Sean Gibbons" w:date="2023-09-01T04:11:00Z">
              <w:rPr>
                <w:rFonts w:eastAsia="Calibri"/>
                <w:color w:val="000000" w:themeColor="text1"/>
                <w:sz w:val="20"/>
                <w:szCs w:val="20"/>
                <w:highlight w:val="cyan"/>
                <w:lang w:val="en-AU"/>
              </w:rPr>
            </w:rPrChange>
          </w:rPr>
          <w:t>tissue loading mechanisms</w:t>
        </w:r>
      </w:ins>
      <w:ins w:id="153" w:author="Sean Gibbons" w:date="2023-09-01T03:20:00Z">
        <w:r w:rsidR="00501925" w:rsidRPr="000218A7">
          <w:rPr>
            <w:rFonts w:eastAsia="Calibri"/>
            <w:color w:val="000000" w:themeColor="text1"/>
            <w:sz w:val="20"/>
            <w:szCs w:val="20"/>
            <w:lang w:val="en-AU"/>
            <w:rPrChange w:id="154" w:author="Sean Gibbons" w:date="2023-09-01T04:11:00Z">
              <w:rPr>
                <w:rFonts w:eastAsia="Calibri"/>
                <w:color w:val="000000" w:themeColor="text1"/>
                <w:sz w:val="20"/>
                <w:szCs w:val="20"/>
                <w:highlight w:val="yellow"/>
                <w:lang w:val="en-AU"/>
              </w:rPr>
            </w:rPrChange>
          </w:rPr>
          <w:t xml:space="preserve">. </w:t>
        </w:r>
      </w:ins>
      <w:ins w:id="155" w:author="Sean Gibbons" w:date="2023-09-01T02:37:00Z">
        <w:r w:rsidR="00DA5916" w:rsidRPr="000218A7">
          <w:rPr>
            <w:rFonts w:eastAsia="Calibri"/>
            <w:color w:val="000000" w:themeColor="text1"/>
            <w:sz w:val="20"/>
            <w:szCs w:val="20"/>
            <w:lang w:val="en-AU"/>
            <w:rPrChange w:id="156" w:author="Sean Gibbons" w:date="2023-09-01T04:11:00Z">
              <w:rPr>
                <w:rFonts w:eastAsia="Calibri"/>
                <w:color w:val="000000" w:themeColor="text1"/>
                <w:sz w:val="20"/>
                <w:szCs w:val="20"/>
                <w:highlight w:val="yellow"/>
                <w:lang w:val="en-AU"/>
              </w:rPr>
            </w:rPrChange>
          </w:rPr>
          <w:t xml:space="preserve">This session will explain what the mechanistic descriptors are, how they can be assessed and what relationship they have to </w:t>
        </w:r>
      </w:ins>
      <w:ins w:id="157" w:author="Sean Gibbons" w:date="2023-09-01T02:56:00Z">
        <w:r w:rsidR="00DA4A88" w:rsidRPr="000218A7">
          <w:rPr>
            <w:rFonts w:eastAsia="Calibri"/>
            <w:color w:val="000000" w:themeColor="text1"/>
            <w:sz w:val="20"/>
            <w:szCs w:val="20"/>
            <w:lang w:val="en-AU"/>
            <w:rPrChange w:id="158" w:author="Sean Gibbons" w:date="2023-09-01T04:11:00Z">
              <w:rPr>
                <w:rFonts w:eastAsia="Calibri"/>
                <w:color w:val="000000" w:themeColor="text1"/>
                <w:sz w:val="20"/>
                <w:szCs w:val="20"/>
                <w:highlight w:val="yellow"/>
                <w:lang w:val="en-AU"/>
              </w:rPr>
            </w:rPrChange>
          </w:rPr>
          <w:t>p</w:t>
        </w:r>
      </w:ins>
      <w:ins w:id="159" w:author="Sean Gibbons" w:date="2023-09-01T02:55:00Z">
        <w:r w:rsidR="00DA4A88" w:rsidRPr="000218A7">
          <w:rPr>
            <w:rFonts w:eastAsia="Calibri"/>
            <w:color w:val="000000" w:themeColor="text1"/>
            <w:sz w:val="20"/>
            <w:szCs w:val="20"/>
            <w:lang w:val="en-AU"/>
            <w:rPrChange w:id="160" w:author="Sean Gibbons" w:date="2023-09-01T04:11:00Z">
              <w:rPr>
                <w:rFonts w:eastAsia="Calibri"/>
                <w:color w:val="000000" w:themeColor="text1"/>
                <w:sz w:val="20"/>
                <w:szCs w:val="20"/>
                <w:highlight w:val="yellow"/>
                <w:lang w:val="en-AU"/>
              </w:rPr>
            </w:rPrChange>
          </w:rPr>
          <w:t>ersistent pain</w:t>
        </w:r>
      </w:ins>
      <w:ins w:id="161" w:author="Sean Gibbons" w:date="2023-09-01T02:56:00Z">
        <w:r w:rsidR="00DA4A88" w:rsidRPr="000218A7">
          <w:rPr>
            <w:rFonts w:eastAsia="Calibri"/>
            <w:color w:val="000000" w:themeColor="text1"/>
            <w:sz w:val="20"/>
            <w:szCs w:val="20"/>
            <w:lang w:val="en-AU"/>
            <w:rPrChange w:id="162" w:author="Sean Gibbons" w:date="2023-09-01T04:11:00Z">
              <w:rPr>
                <w:rFonts w:eastAsia="Calibri"/>
                <w:color w:val="000000" w:themeColor="text1"/>
                <w:sz w:val="20"/>
                <w:szCs w:val="20"/>
                <w:highlight w:val="yellow"/>
                <w:lang w:val="en-AU"/>
              </w:rPr>
            </w:rPrChange>
          </w:rPr>
          <w:t>.</w:t>
        </w:r>
      </w:ins>
      <w:ins w:id="163" w:author="Sean Gibbons" w:date="2023-09-01T03:00:00Z">
        <w:r w:rsidR="00DA4A88" w:rsidRPr="000218A7">
          <w:rPr>
            <w:rFonts w:eastAsia="Calibri"/>
            <w:color w:val="000000" w:themeColor="text1"/>
            <w:sz w:val="20"/>
            <w:szCs w:val="20"/>
            <w:lang w:val="en-AU"/>
            <w:rPrChange w:id="164" w:author="Sean Gibbons" w:date="2023-09-01T04:11:00Z">
              <w:rPr>
                <w:rFonts w:eastAsia="Calibri"/>
                <w:color w:val="000000" w:themeColor="text1"/>
                <w:sz w:val="20"/>
                <w:szCs w:val="20"/>
                <w:highlight w:val="yellow"/>
                <w:lang w:val="en-AU"/>
              </w:rPr>
            </w:rPrChange>
          </w:rPr>
          <w:t xml:space="preserve"> </w:t>
        </w:r>
      </w:ins>
      <w:ins w:id="165" w:author="Sean Gibbons" w:date="2023-09-01T02:46:00Z">
        <w:r w:rsidR="00860976" w:rsidRPr="000218A7">
          <w:rPr>
            <w:rFonts w:eastAsia="Calibri"/>
            <w:color w:val="000000" w:themeColor="text1"/>
            <w:sz w:val="20"/>
            <w:szCs w:val="20"/>
            <w:lang w:val="en-AU"/>
            <w:rPrChange w:id="166" w:author="Sean Gibbons" w:date="2023-09-01T04:11:00Z">
              <w:rPr>
                <w:rFonts w:eastAsia="Calibri"/>
                <w:color w:val="000000" w:themeColor="text1"/>
                <w:sz w:val="20"/>
                <w:szCs w:val="20"/>
                <w:highlight w:val="yellow"/>
                <w:lang w:val="en-AU"/>
              </w:rPr>
            </w:rPrChange>
          </w:rPr>
          <w:t>Testing paradigms associated with these processes are believed to depict the clinical pain experience and provide an understanding of specific underlying mechanisms that can possibly be modulated to effectively treat patients. Subsequently, their clinical relevance and application is discussed.</w:t>
        </w:r>
      </w:ins>
    </w:p>
    <w:p w14:paraId="1D55DB0D" w14:textId="77777777" w:rsidR="00DA5916" w:rsidRPr="000218A7" w:rsidRDefault="00DA5916" w:rsidP="008D2555">
      <w:pPr>
        <w:pStyle w:val="Default"/>
        <w:spacing w:after="137"/>
        <w:rPr>
          <w:ins w:id="167" w:author="Sean Gibbons" w:date="2023-09-01T02:35:00Z"/>
          <w:rFonts w:eastAsia="Calibri"/>
          <w:color w:val="000000" w:themeColor="text1"/>
          <w:sz w:val="20"/>
          <w:szCs w:val="20"/>
          <w:lang w:val="en-AU"/>
          <w:rPrChange w:id="168" w:author="Sean Gibbons" w:date="2023-09-01T04:11:00Z">
            <w:rPr>
              <w:ins w:id="169" w:author="Sean Gibbons" w:date="2023-09-01T02:35:00Z"/>
              <w:rFonts w:eastAsia="Calibri"/>
              <w:color w:val="000000" w:themeColor="text1"/>
              <w:sz w:val="20"/>
              <w:szCs w:val="20"/>
              <w:highlight w:val="cyan"/>
              <w:lang w:val="en-AU"/>
            </w:rPr>
          </w:rPrChange>
        </w:rPr>
      </w:pPr>
    </w:p>
    <w:p w14:paraId="2776F216" w14:textId="1040A6B0" w:rsidR="00B31F73" w:rsidRPr="000218A7" w:rsidDel="00501925" w:rsidRDefault="0041568F" w:rsidP="00AC5CC0">
      <w:pPr>
        <w:pStyle w:val="Default"/>
        <w:spacing w:after="137"/>
        <w:rPr>
          <w:del w:id="170" w:author="Sean Gibbons" w:date="2023-09-01T03:17:00Z"/>
          <w:rFonts w:eastAsia="Calibri"/>
          <w:color w:val="000000" w:themeColor="text1"/>
          <w:sz w:val="20"/>
          <w:szCs w:val="20"/>
          <w:lang w:val="en-AU"/>
        </w:rPr>
      </w:pPr>
      <w:del w:id="171" w:author="Sean Gibbons" w:date="2023-09-01T02:37:00Z">
        <w:r w:rsidRPr="000218A7" w:rsidDel="00DA5916">
          <w:rPr>
            <w:rFonts w:eastAsia="Calibri"/>
            <w:color w:val="000000" w:themeColor="text1"/>
            <w:sz w:val="20"/>
            <w:szCs w:val="20"/>
            <w:lang w:val="en-AU"/>
          </w:rPr>
          <w:delText>Nociplastic pain has been proposed as a mechanistic descriptor</w:delText>
        </w:r>
        <w:r w:rsidR="50D249C6" w:rsidRPr="000218A7" w:rsidDel="00DA5916">
          <w:rPr>
            <w:rFonts w:eastAsia="Calibri"/>
            <w:color w:val="000000" w:themeColor="text1"/>
            <w:sz w:val="20"/>
            <w:szCs w:val="20"/>
            <w:lang w:val="en-AU"/>
          </w:rPr>
          <w:delText xml:space="preserve"> associated with many </w:delText>
        </w:r>
      </w:del>
      <w:del w:id="172" w:author="Sean Gibbons" w:date="2023-09-01T02:36:00Z">
        <w:r w:rsidR="50D249C6" w:rsidRPr="000218A7" w:rsidDel="00DA5916">
          <w:rPr>
            <w:rFonts w:eastAsia="Calibri"/>
            <w:color w:val="000000" w:themeColor="text1"/>
            <w:sz w:val="20"/>
            <w:szCs w:val="20"/>
            <w:lang w:val="en-AU"/>
          </w:rPr>
          <w:delText>chronic</w:delText>
        </w:r>
      </w:del>
      <w:del w:id="173" w:author="Sean Gibbons" w:date="2023-09-01T02:37:00Z">
        <w:r w:rsidR="50D249C6" w:rsidRPr="000218A7" w:rsidDel="00DA5916">
          <w:rPr>
            <w:rFonts w:eastAsia="Calibri"/>
            <w:color w:val="000000" w:themeColor="text1"/>
            <w:sz w:val="20"/>
            <w:szCs w:val="20"/>
            <w:lang w:val="en-AU"/>
          </w:rPr>
          <w:delText xml:space="preserve"> </w:delText>
        </w:r>
        <w:r w:rsidRPr="000218A7" w:rsidDel="00DA5916">
          <w:rPr>
            <w:rFonts w:eastAsia="Calibri"/>
            <w:color w:val="000000" w:themeColor="text1"/>
            <w:sz w:val="20"/>
            <w:szCs w:val="20"/>
            <w:lang w:val="en-AU"/>
          </w:rPr>
          <w:delText xml:space="preserve">musculoskeletal </w:delText>
        </w:r>
        <w:r w:rsidR="50D249C6" w:rsidRPr="000218A7" w:rsidDel="00DA5916">
          <w:rPr>
            <w:rFonts w:eastAsia="Calibri"/>
            <w:color w:val="000000" w:themeColor="text1"/>
            <w:sz w:val="20"/>
            <w:szCs w:val="20"/>
            <w:lang w:val="en-AU"/>
          </w:rPr>
          <w:delText xml:space="preserve">pain disorders </w:delText>
        </w:r>
      </w:del>
      <w:del w:id="174" w:author="Sean Gibbons" w:date="2023-09-01T02:36:00Z">
        <w:r w:rsidR="50D249C6" w:rsidRPr="000218A7" w:rsidDel="00DA5916">
          <w:rPr>
            <w:rFonts w:eastAsia="Calibri"/>
            <w:strike/>
            <w:color w:val="000000" w:themeColor="text1"/>
            <w:sz w:val="20"/>
            <w:szCs w:val="20"/>
            <w:lang w:val="en-AU"/>
            <w:rPrChange w:id="175" w:author="Sean Gibbons" w:date="2023-09-01T04:11:00Z">
              <w:rPr>
                <w:rFonts w:eastAsia="Calibri"/>
                <w:color w:val="000000" w:themeColor="text1"/>
                <w:sz w:val="20"/>
                <w:szCs w:val="20"/>
                <w:lang w:val="en-AU"/>
              </w:rPr>
            </w:rPrChange>
          </w:rPr>
          <w:delText>and may</w:delText>
        </w:r>
        <w:r w:rsidR="001E0D58" w:rsidRPr="000218A7" w:rsidDel="00DA5916">
          <w:rPr>
            <w:rFonts w:eastAsia="Calibri"/>
            <w:strike/>
            <w:color w:val="000000" w:themeColor="text1"/>
            <w:sz w:val="20"/>
            <w:szCs w:val="20"/>
            <w:lang w:val="en-AU"/>
            <w:rPrChange w:id="176" w:author="Sean Gibbons" w:date="2023-09-01T04:11:00Z">
              <w:rPr>
                <w:rFonts w:eastAsia="Calibri"/>
                <w:color w:val="000000" w:themeColor="text1"/>
                <w:sz w:val="20"/>
                <w:szCs w:val="20"/>
                <w:lang w:val="en-AU"/>
              </w:rPr>
            </w:rPrChange>
          </w:rPr>
          <w:delText xml:space="preserve"> to some degree</w:delText>
        </w:r>
        <w:r w:rsidR="50D249C6" w:rsidRPr="000218A7" w:rsidDel="00DA5916">
          <w:rPr>
            <w:rFonts w:eastAsia="Calibri"/>
            <w:strike/>
            <w:color w:val="000000" w:themeColor="text1"/>
            <w:sz w:val="20"/>
            <w:szCs w:val="20"/>
            <w:lang w:val="en-AU"/>
            <w:rPrChange w:id="177" w:author="Sean Gibbons" w:date="2023-09-01T04:11:00Z">
              <w:rPr>
                <w:rFonts w:eastAsia="Calibri"/>
                <w:color w:val="000000" w:themeColor="text1"/>
                <w:sz w:val="20"/>
                <w:szCs w:val="20"/>
                <w:lang w:val="en-AU"/>
              </w:rPr>
            </w:rPrChange>
          </w:rPr>
          <w:delText xml:space="preserve"> explain non-response to manual and exercise therapy.</w:delText>
        </w:r>
        <w:r w:rsidR="50D249C6" w:rsidRPr="000218A7" w:rsidDel="00DA5916">
          <w:rPr>
            <w:rFonts w:eastAsia="Calibri"/>
            <w:color w:val="000000" w:themeColor="text1"/>
            <w:sz w:val="20"/>
            <w:szCs w:val="20"/>
            <w:lang w:val="en-AU"/>
          </w:rPr>
          <w:delText xml:space="preserve"> </w:delText>
        </w:r>
      </w:del>
      <w:del w:id="178" w:author="Sean Gibbons" w:date="2023-09-01T02:37:00Z">
        <w:r w:rsidRPr="000218A7" w:rsidDel="00DA5916">
          <w:rPr>
            <w:rFonts w:eastAsia="Calibri"/>
            <w:color w:val="000000" w:themeColor="text1"/>
            <w:sz w:val="20"/>
            <w:szCs w:val="20"/>
            <w:lang w:val="en-AU"/>
          </w:rPr>
          <w:delText xml:space="preserve">At the same time nociplastic pain and “central sensitization pain” have been described as measurable and treatable mechanisms. This session will explain what the mechanistic descriptors are, how they can be assessed and what relationship they have to central sensitization. </w:delText>
        </w:r>
      </w:del>
      <w:del w:id="179" w:author="Sean Gibbons" w:date="2023-09-01T02:46:00Z">
        <w:r w:rsidR="00855C44" w:rsidRPr="000218A7" w:rsidDel="00860976">
          <w:rPr>
            <w:rFonts w:eastAsia="Calibri"/>
            <w:color w:val="000000" w:themeColor="text1"/>
            <w:sz w:val="20"/>
            <w:szCs w:val="20"/>
            <w:lang w:val="en-AU"/>
          </w:rPr>
          <w:delText xml:space="preserve">Testing paradigms associated with these central processes are believed to depict the clinical pain experience and provide an understanding of specific underlying mechanisms that can possibly be modulated to effectively treat patients. </w:delText>
        </w:r>
        <w:r w:rsidRPr="000218A7" w:rsidDel="00860976">
          <w:rPr>
            <w:rFonts w:eastAsia="Calibri"/>
            <w:color w:val="000000" w:themeColor="text1"/>
            <w:sz w:val="20"/>
            <w:szCs w:val="20"/>
            <w:lang w:val="en-AU"/>
          </w:rPr>
          <w:delText xml:space="preserve">Subsequently, their clinical relevance and </w:delText>
        </w:r>
        <w:r w:rsidR="00855C44" w:rsidRPr="000218A7" w:rsidDel="00860976">
          <w:rPr>
            <w:rFonts w:eastAsia="Calibri"/>
            <w:color w:val="000000" w:themeColor="text1"/>
            <w:sz w:val="20"/>
            <w:szCs w:val="20"/>
            <w:lang w:val="en-AU"/>
          </w:rPr>
          <w:delText>application is discussed.</w:delText>
        </w:r>
      </w:del>
    </w:p>
    <w:p w14:paraId="11A77319" w14:textId="1C33FF33" w:rsidR="007A46B8" w:rsidRPr="000218A7" w:rsidDel="00501925" w:rsidRDefault="007A46B8" w:rsidP="00AC5CC0">
      <w:pPr>
        <w:pStyle w:val="Default"/>
        <w:spacing w:after="137"/>
        <w:rPr>
          <w:del w:id="180" w:author="Sean Gibbons" w:date="2023-09-01T03:17:00Z"/>
          <w:rFonts w:eastAsia="Calibri"/>
          <w:color w:val="000000" w:themeColor="text1"/>
          <w:sz w:val="20"/>
          <w:szCs w:val="20"/>
          <w:lang w:val="en-AU"/>
        </w:rPr>
      </w:pPr>
    </w:p>
    <w:p w14:paraId="3461D779" w14:textId="6046A7FD" w:rsidR="00465BA0" w:rsidRPr="000218A7" w:rsidRDefault="00AC5CC0" w:rsidP="00AC5CC0">
      <w:pPr>
        <w:pStyle w:val="Default"/>
        <w:spacing w:after="137"/>
        <w:rPr>
          <w:rFonts w:asciiTheme="majorHAnsi" w:hAnsiTheme="majorHAnsi"/>
          <w:b/>
          <w:color w:val="auto"/>
          <w:sz w:val="20"/>
          <w:szCs w:val="20"/>
        </w:rPr>
      </w:pPr>
      <w:r w:rsidRPr="000218A7">
        <w:rPr>
          <w:rFonts w:asciiTheme="majorHAnsi" w:hAnsiTheme="majorHAnsi"/>
          <w:b/>
          <w:color w:val="auto"/>
          <w:sz w:val="20"/>
          <w:szCs w:val="20"/>
        </w:rPr>
        <w:t xml:space="preserve">6. Summary of the session format that will be followed </w:t>
      </w:r>
    </w:p>
    <w:p w14:paraId="2AF96805" w14:textId="77777777" w:rsidR="00DF6157" w:rsidRPr="000218A7" w:rsidRDefault="007B18D1" w:rsidP="00AF079C">
      <w:pPr>
        <w:pStyle w:val="Default"/>
        <w:rPr>
          <w:rFonts w:asciiTheme="majorHAnsi" w:hAnsiTheme="majorHAnsi"/>
          <w:color w:val="auto"/>
          <w:sz w:val="20"/>
          <w:szCs w:val="20"/>
        </w:rPr>
      </w:pPr>
      <w:r w:rsidRPr="000218A7">
        <w:rPr>
          <w:rFonts w:asciiTheme="majorHAnsi" w:hAnsiTheme="majorHAnsi"/>
          <w:sz w:val="20"/>
          <w:szCs w:val="20"/>
        </w:rPr>
        <w:t>5</w:t>
      </w:r>
      <w:del w:id="181" w:author="Sean Gibbons" w:date="2023-08-28T08:20:00Z">
        <w:r w:rsidR="00886210" w:rsidRPr="000218A7" w:rsidDel="00600AB4">
          <w:rPr>
            <w:rFonts w:asciiTheme="majorHAnsi" w:hAnsiTheme="majorHAnsi"/>
            <w:sz w:val="20"/>
            <w:szCs w:val="20"/>
          </w:rPr>
          <w:delText>-10</w:delText>
        </w:r>
      </w:del>
      <w:r w:rsidR="001B0F14" w:rsidRPr="000218A7">
        <w:rPr>
          <w:rFonts w:asciiTheme="majorHAnsi" w:hAnsiTheme="majorHAnsi"/>
          <w:sz w:val="20"/>
          <w:szCs w:val="20"/>
        </w:rPr>
        <w:t xml:space="preserve"> minutes: Convenor </w:t>
      </w:r>
      <w:r w:rsidR="00AF079C" w:rsidRPr="000218A7">
        <w:rPr>
          <w:rFonts w:asciiTheme="majorHAnsi" w:hAnsiTheme="majorHAnsi"/>
          <w:color w:val="auto"/>
          <w:sz w:val="20"/>
          <w:szCs w:val="20"/>
        </w:rPr>
        <w:t xml:space="preserve">Morten Hoegh </w:t>
      </w:r>
      <w:r w:rsidRPr="000218A7">
        <w:rPr>
          <w:rFonts w:asciiTheme="majorHAnsi" w:hAnsiTheme="majorHAnsi"/>
          <w:sz w:val="20"/>
          <w:szCs w:val="20"/>
        </w:rPr>
        <w:t xml:space="preserve">gives an overview of the contents and learning </w:t>
      </w:r>
      <w:r w:rsidR="003D3331" w:rsidRPr="000218A7">
        <w:rPr>
          <w:rFonts w:asciiTheme="majorHAnsi" w:hAnsiTheme="majorHAnsi"/>
          <w:sz w:val="20"/>
          <w:szCs w:val="20"/>
        </w:rPr>
        <w:t xml:space="preserve">objectives </w:t>
      </w:r>
      <w:r w:rsidRPr="000218A7">
        <w:rPr>
          <w:rFonts w:asciiTheme="majorHAnsi" w:hAnsiTheme="majorHAnsi"/>
          <w:sz w:val="20"/>
          <w:szCs w:val="20"/>
        </w:rPr>
        <w:t xml:space="preserve">of the workshop. </w:t>
      </w:r>
      <w:r w:rsidR="001B0F14" w:rsidRPr="000218A7">
        <w:rPr>
          <w:rFonts w:asciiTheme="majorHAnsi" w:hAnsiTheme="majorHAnsi"/>
          <w:sz w:val="20"/>
          <w:szCs w:val="20"/>
        </w:rPr>
        <w:t xml:space="preserve"> </w:t>
      </w:r>
    </w:p>
    <w:p w14:paraId="3CF2D8B6" w14:textId="77777777" w:rsidR="00AF079C" w:rsidRPr="000218A7" w:rsidRDefault="00AF079C" w:rsidP="0051089E">
      <w:pPr>
        <w:rPr>
          <w:rFonts w:asciiTheme="majorHAnsi" w:hAnsiTheme="majorHAnsi"/>
          <w:sz w:val="20"/>
          <w:szCs w:val="20"/>
        </w:rPr>
      </w:pPr>
    </w:p>
    <w:p w14:paraId="4789F8BC" w14:textId="3B1BA967" w:rsidR="00AF079C" w:rsidRPr="000218A7" w:rsidRDefault="00625608" w:rsidP="00AF079C">
      <w:pPr>
        <w:pStyle w:val="Default"/>
        <w:rPr>
          <w:rFonts w:asciiTheme="majorHAnsi" w:hAnsiTheme="majorHAnsi"/>
          <w:color w:val="auto"/>
          <w:sz w:val="20"/>
          <w:szCs w:val="20"/>
        </w:rPr>
      </w:pPr>
      <w:ins w:id="182" w:author="Sean Gibbons" w:date="2023-08-28T08:14:00Z">
        <w:r w:rsidRPr="000218A7">
          <w:rPr>
            <w:rFonts w:asciiTheme="majorHAnsi" w:hAnsiTheme="majorHAnsi"/>
            <w:sz w:val="20"/>
            <w:szCs w:val="20"/>
          </w:rPr>
          <w:t>15</w:t>
        </w:r>
      </w:ins>
      <w:del w:id="183" w:author="Sean Gibbons" w:date="2023-08-28T08:14:00Z">
        <w:r w:rsidR="00886210" w:rsidRPr="000218A7" w:rsidDel="00625608">
          <w:rPr>
            <w:rFonts w:asciiTheme="majorHAnsi" w:hAnsiTheme="majorHAnsi"/>
            <w:sz w:val="20"/>
            <w:szCs w:val="20"/>
          </w:rPr>
          <w:delText>20</w:delText>
        </w:r>
      </w:del>
      <w:r w:rsidR="0051089E" w:rsidRPr="000218A7">
        <w:rPr>
          <w:rFonts w:asciiTheme="majorHAnsi" w:hAnsiTheme="majorHAnsi"/>
          <w:sz w:val="20"/>
          <w:szCs w:val="20"/>
        </w:rPr>
        <w:t xml:space="preserve"> minutes: </w:t>
      </w:r>
      <w:r w:rsidR="00AF079C" w:rsidRPr="000218A7">
        <w:rPr>
          <w:rFonts w:asciiTheme="majorHAnsi" w:hAnsiTheme="majorHAnsi"/>
          <w:color w:val="auto"/>
          <w:sz w:val="20"/>
          <w:szCs w:val="20"/>
        </w:rPr>
        <w:t>Morten Hoegh</w:t>
      </w:r>
      <w:r w:rsidR="00855C44" w:rsidRPr="000218A7">
        <w:rPr>
          <w:rFonts w:asciiTheme="majorHAnsi" w:hAnsiTheme="majorHAnsi"/>
          <w:color w:val="auto"/>
          <w:sz w:val="20"/>
          <w:szCs w:val="20"/>
        </w:rPr>
        <w:t xml:space="preserve"> will explain the mechanistic descriptors and their relationship to central sensitization</w:t>
      </w:r>
    </w:p>
    <w:p w14:paraId="0FB78278" w14:textId="77777777" w:rsidR="0051089E" w:rsidRPr="000218A7" w:rsidRDefault="0051089E" w:rsidP="0051089E">
      <w:pPr>
        <w:rPr>
          <w:rFonts w:asciiTheme="majorHAnsi" w:hAnsiTheme="majorHAnsi"/>
          <w:sz w:val="20"/>
          <w:szCs w:val="20"/>
        </w:rPr>
      </w:pPr>
    </w:p>
    <w:p w14:paraId="35268B2C" w14:textId="66210C71" w:rsidR="007B18D1" w:rsidRPr="000218A7" w:rsidRDefault="00625608" w:rsidP="00644A2E">
      <w:pPr>
        <w:rPr>
          <w:rFonts w:asciiTheme="majorHAnsi" w:hAnsiTheme="majorHAnsi"/>
          <w:sz w:val="20"/>
          <w:szCs w:val="20"/>
        </w:rPr>
      </w:pPr>
      <w:ins w:id="184" w:author="Sean Gibbons" w:date="2023-08-28T08:14:00Z">
        <w:r w:rsidRPr="000218A7">
          <w:rPr>
            <w:rFonts w:asciiTheme="majorHAnsi" w:hAnsiTheme="majorHAnsi"/>
            <w:sz w:val="20"/>
            <w:szCs w:val="20"/>
          </w:rPr>
          <w:t>15</w:t>
        </w:r>
      </w:ins>
      <w:del w:id="185" w:author="Sean Gibbons" w:date="2023-08-28T08:14:00Z">
        <w:r w:rsidR="00886210" w:rsidRPr="000218A7" w:rsidDel="00625608">
          <w:rPr>
            <w:rFonts w:asciiTheme="majorHAnsi" w:hAnsiTheme="majorHAnsi"/>
            <w:sz w:val="20"/>
            <w:szCs w:val="20"/>
          </w:rPr>
          <w:delText>20</w:delText>
        </w:r>
      </w:del>
      <w:r w:rsidR="001665BB" w:rsidRPr="000218A7">
        <w:rPr>
          <w:rFonts w:asciiTheme="majorHAnsi" w:hAnsiTheme="majorHAnsi"/>
          <w:sz w:val="20"/>
          <w:szCs w:val="20"/>
        </w:rPr>
        <w:t xml:space="preserve"> minutes</w:t>
      </w:r>
      <w:r w:rsidR="00644A2E" w:rsidRPr="000218A7">
        <w:rPr>
          <w:rFonts w:asciiTheme="majorHAnsi" w:hAnsiTheme="majorHAnsi"/>
          <w:sz w:val="20"/>
          <w:szCs w:val="20"/>
        </w:rPr>
        <w:t xml:space="preserve">: </w:t>
      </w:r>
      <w:r w:rsidR="001665BB" w:rsidRPr="000218A7">
        <w:rPr>
          <w:rFonts w:asciiTheme="majorHAnsi" w:hAnsiTheme="majorHAnsi"/>
          <w:sz w:val="20"/>
          <w:szCs w:val="20"/>
        </w:rPr>
        <w:t xml:space="preserve"> </w:t>
      </w:r>
      <w:r w:rsidR="00AF079C" w:rsidRPr="000218A7">
        <w:rPr>
          <w:rFonts w:asciiTheme="majorHAnsi" w:hAnsiTheme="majorHAnsi"/>
          <w:sz w:val="20"/>
          <w:szCs w:val="20"/>
        </w:rPr>
        <w:t>As</w:t>
      </w:r>
      <w:r w:rsidR="00321AE9" w:rsidRPr="000218A7">
        <w:rPr>
          <w:rFonts w:asciiTheme="majorHAnsi" w:hAnsiTheme="majorHAnsi"/>
          <w:sz w:val="20"/>
          <w:szCs w:val="20"/>
        </w:rPr>
        <w:t>h</w:t>
      </w:r>
      <w:r w:rsidR="00AF079C" w:rsidRPr="000218A7">
        <w:rPr>
          <w:rFonts w:asciiTheme="majorHAnsi" w:hAnsiTheme="majorHAnsi"/>
          <w:sz w:val="20"/>
          <w:szCs w:val="20"/>
        </w:rPr>
        <w:t>ley Smith</w:t>
      </w:r>
      <w:r w:rsidR="00321AE9" w:rsidRPr="000218A7">
        <w:rPr>
          <w:rFonts w:asciiTheme="majorHAnsi" w:hAnsiTheme="majorHAnsi"/>
          <w:sz w:val="20"/>
          <w:szCs w:val="20"/>
        </w:rPr>
        <w:t xml:space="preserve"> will demonstrate</w:t>
      </w:r>
      <w:r w:rsidR="00106A76" w:rsidRPr="000218A7">
        <w:rPr>
          <w:rFonts w:asciiTheme="majorHAnsi" w:hAnsiTheme="majorHAnsi"/>
          <w:sz w:val="20"/>
          <w:szCs w:val="20"/>
        </w:rPr>
        <w:t xml:space="preserve"> testing paradigms</w:t>
      </w:r>
      <w:r w:rsidR="00321AE9" w:rsidRPr="000218A7">
        <w:rPr>
          <w:rFonts w:asciiTheme="majorHAnsi" w:hAnsiTheme="majorHAnsi"/>
          <w:sz w:val="20"/>
          <w:szCs w:val="20"/>
        </w:rPr>
        <w:t xml:space="preserve"> </w:t>
      </w:r>
      <w:r w:rsidR="00106A76" w:rsidRPr="000218A7">
        <w:rPr>
          <w:rFonts w:asciiTheme="majorHAnsi" w:hAnsiTheme="majorHAnsi"/>
          <w:sz w:val="20"/>
          <w:szCs w:val="20"/>
        </w:rPr>
        <w:t>and explore evidence associated with evaluation and modulation of central sensitization</w:t>
      </w:r>
    </w:p>
    <w:p w14:paraId="1FC39945" w14:textId="77777777" w:rsidR="00F664C6" w:rsidRPr="000218A7" w:rsidRDefault="00F664C6" w:rsidP="00644A2E">
      <w:pPr>
        <w:rPr>
          <w:rFonts w:asciiTheme="majorHAnsi" w:hAnsiTheme="majorHAnsi"/>
          <w:sz w:val="20"/>
          <w:szCs w:val="20"/>
        </w:rPr>
      </w:pPr>
    </w:p>
    <w:p w14:paraId="20EB9839" w14:textId="33287A87" w:rsidR="00B31F73" w:rsidRPr="000218A7" w:rsidRDefault="00625608" w:rsidP="00AF079C">
      <w:pPr>
        <w:rPr>
          <w:ins w:id="186" w:author="Sean Gibbons" w:date="2023-09-01T01:42:00Z"/>
          <w:rFonts w:asciiTheme="majorHAnsi" w:hAnsiTheme="majorHAnsi"/>
          <w:sz w:val="20"/>
          <w:szCs w:val="20"/>
        </w:rPr>
      </w:pPr>
      <w:ins w:id="187" w:author="Sean Gibbons" w:date="2023-08-28T08:14:00Z">
        <w:r w:rsidRPr="000218A7">
          <w:rPr>
            <w:rFonts w:asciiTheme="majorHAnsi" w:hAnsiTheme="majorHAnsi"/>
            <w:sz w:val="20"/>
            <w:szCs w:val="20"/>
          </w:rPr>
          <w:t>15</w:t>
        </w:r>
      </w:ins>
      <w:del w:id="188" w:author="Sean Gibbons" w:date="2023-08-28T08:14:00Z">
        <w:r w:rsidR="00886210" w:rsidRPr="000218A7" w:rsidDel="00625608">
          <w:rPr>
            <w:rFonts w:asciiTheme="majorHAnsi" w:hAnsiTheme="majorHAnsi"/>
            <w:sz w:val="20"/>
            <w:szCs w:val="20"/>
          </w:rPr>
          <w:delText>20</w:delText>
        </w:r>
      </w:del>
      <w:r w:rsidR="00F664C6" w:rsidRPr="000218A7">
        <w:rPr>
          <w:rFonts w:asciiTheme="majorHAnsi" w:hAnsiTheme="majorHAnsi"/>
          <w:sz w:val="20"/>
          <w:szCs w:val="20"/>
        </w:rPr>
        <w:t xml:space="preserve"> minutes: </w:t>
      </w:r>
      <w:r w:rsidR="008C546F" w:rsidRPr="000218A7">
        <w:rPr>
          <w:rFonts w:asciiTheme="majorHAnsi" w:hAnsiTheme="majorHAnsi"/>
          <w:sz w:val="20"/>
          <w:szCs w:val="20"/>
        </w:rPr>
        <w:t xml:space="preserve">Sean Gibbons </w:t>
      </w:r>
      <w:r w:rsidR="0020228B" w:rsidRPr="000218A7">
        <w:rPr>
          <w:rFonts w:asciiTheme="majorHAnsi" w:hAnsiTheme="majorHAnsi"/>
          <w:sz w:val="20"/>
          <w:szCs w:val="20"/>
        </w:rPr>
        <w:t xml:space="preserve">will discuss </w:t>
      </w:r>
      <w:ins w:id="189" w:author="Sean Gibbons" w:date="2023-09-01T01:42:00Z">
        <w:r w:rsidR="00B31F73" w:rsidRPr="000218A7">
          <w:rPr>
            <w:rFonts w:asciiTheme="majorHAnsi" w:hAnsiTheme="majorHAnsi"/>
            <w:sz w:val="20"/>
            <w:szCs w:val="20"/>
          </w:rPr>
          <w:t xml:space="preserve">persistent pain as a disease with multiple </w:t>
        </w:r>
      </w:ins>
      <w:ins w:id="190" w:author="Sean Gibbons" w:date="2023-09-01T01:45:00Z">
        <w:r w:rsidR="00694A37" w:rsidRPr="000218A7">
          <w:rPr>
            <w:rFonts w:asciiTheme="majorHAnsi" w:hAnsiTheme="majorHAnsi"/>
            <w:sz w:val="20"/>
            <w:szCs w:val="20"/>
          </w:rPr>
          <w:t xml:space="preserve">contributing </w:t>
        </w:r>
      </w:ins>
      <w:ins w:id="191" w:author="Sean Gibbons" w:date="2023-09-01T01:42:00Z">
        <w:r w:rsidR="00B31F73" w:rsidRPr="000218A7">
          <w:rPr>
            <w:rFonts w:asciiTheme="majorHAnsi" w:hAnsiTheme="majorHAnsi"/>
            <w:sz w:val="20"/>
            <w:szCs w:val="20"/>
          </w:rPr>
          <w:t>mechan</w:t>
        </w:r>
      </w:ins>
      <w:ins w:id="192" w:author="Sean Gibbons" w:date="2023-09-01T01:43:00Z">
        <w:r w:rsidR="00B31F73" w:rsidRPr="000218A7">
          <w:rPr>
            <w:rFonts w:asciiTheme="majorHAnsi" w:hAnsiTheme="majorHAnsi"/>
            <w:sz w:val="20"/>
            <w:szCs w:val="20"/>
          </w:rPr>
          <w:t>isms</w:t>
        </w:r>
      </w:ins>
      <w:ins w:id="193" w:author="Sean Gibbons" w:date="2023-09-01T01:46:00Z">
        <w:r w:rsidR="00694A37" w:rsidRPr="000218A7">
          <w:rPr>
            <w:rFonts w:asciiTheme="majorHAnsi" w:hAnsiTheme="majorHAnsi"/>
            <w:sz w:val="20"/>
            <w:szCs w:val="20"/>
          </w:rPr>
          <w:t xml:space="preserve"> and causes</w:t>
        </w:r>
      </w:ins>
      <w:ins w:id="194" w:author="Sean Gibbons" w:date="2023-09-01T01:44:00Z">
        <w:r w:rsidR="00B31F73" w:rsidRPr="000218A7">
          <w:rPr>
            <w:rFonts w:asciiTheme="majorHAnsi" w:hAnsiTheme="majorHAnsi"/>
            <w:sz w:val="20"/>
            <w:szCs w:val="20"/>
          </w:rPr>
          <w:t xml:space="preserve">. He will focus on </w:t>
        </w:r>
      </w:ins>
      <w:ins w:id="195" w:author="Sean Gibbons" w:date="2023-09-01T01:43:00Z">
        <w:r w:rsidR="00B31F73" w:rsidRPr="000218A7">
          <w:rPr>
            <w:rFonts w:asciiTheme="majorHAnsi" w:hAnsiTheme="majorHAnsi"/>
            <w:sz w:val="20"/>
            <w:szCs w:val="20"/>
          </w:rPr>
          <w:t>tissue loading</w:t>
        </w:r>
      </w:ins>
      <w:ins w:id="196" w:author="Sean Gibbons" w:date="2023-09-01T01:44:00Z">
        <w:r w:rsidR="00B31F73" w:rsidRPr="000218A7">
          <w:rPr>
            <w:rFonts w:asciiTheme="majorHAnsi" w:hAnsiTheme="majorHAnsi"/>
            <w:sz w:val="20"/>
            <w:szCs w:val="20"/>
          </w:rPr>
          <w:t xml:space="preserve"> and </w:t>
        </w:r>
      </w:ins>
      <w:ins w:id="197" w:author="Sean Gibbons" w:date="2023-09-01T01:43:00Z">
        <w:r w:rsidR="00B31F73" w:rsidRPr="000218A7">
          <w:rPr>
            <w:rFonts w:asciiTheme="majorHAnsi" w:hAnsiTheme="majorHAnsi"/>
            <w:sz w:val="20"/>
            <w:szCs w:val="20"/>
          </w:rPr>
          <w:t>immune dysregulation</w:t>
        </w:r>
      </w:ins>
      <w:ins w:id="198" w:author="Sean Gibbons" w:date="2023-09-01T03:26:00Z">
        <w:r w:rsidR="00835864" w:rsidRPr="000218A7">
          <w:rPr>
            <w:rFonts w:asciiTheme="majorHAnsi" w:hAnsiTheme="majorHAnsi"/>
            <w:sz w:val="20"/>
            <w:szCs w:val="20"/>
          </w:rPr>
          <w:t>.</w:t>
        </w:r>
      </w:ins>
    </w:p>
    <w:p w14:paraId="137D35A7" w14:textId="77777777" w:rsidR="00B31F73" w:rsidRPr="000218A7" w:rsidRDefault="00B31F73" w:rsidP="00AF079C">
      <w:pPr>
        <w:rPr>
          <w:ins w:id="199" w:author="Sean Gibbons" w:date="2023-09-01T01:42:00Z"/>
          <w:rFonts w:asciiTheme="majorHAnsi" w:hAnsiTheme="majorHAnsi"/>
          <w:sz w:val="20"/>
          <w:szCs w:val="20"/>
        </w:rPr>
      </w:pPr>
    </w:p>
    <w:p w14:paraId="3A59275C" w14:textId="1A0094D7" w:rsidR="00146943" w:rsidRPr="000218A7" w:rsidDel="00694A37" w:rsidRDefault="0020228B" w:rsidP="00AF079C">
      <w:pPr>
        <w:rPr>
          <w:ins w:id="200" w:author="Susanne Becker" w:date="2023-08-24T11:40:00Z"/>
          <w:del w:id="201" w:author="Sean Gibbons" w:date="2023-09-01T01:45:00Z"/>
          <w:rFonts w:asciiTheme="majorHAnsi" w:hAnsiTheme="majorHAnsi"/>
          <w:sz w:val="20"/>
          <w:szCs w:val="20"/>
        </w:rPr>
      </w:pPr>
      <w:del w:id="202" w:author="Sean Gibbons" w:date="2023-09-01T01:45:00Z">
        <w:r w:rsidRPr="000218A7" w:rsidDel="00694A37">
          <w:rPr>
            <w:rFonts w:asciiTheme="majorHAnsi" w:hAnsiTheme="majorHAnsi"/>
            <w:sz w:val="20"/>
            <w:szCs w:val="20"/>
          </w:rPr>
          <w:delText>functional causation of nociplastic pain and the relationship to systemic inflammation</w:delText>
        </w:r>
      </w:del>
    </w:p>
    <w:p w14:paraId="31FA7EDB" w14:textId="0C9E26A4" w:rsidR="00351662" w:rsidRPr="000218A7" w:rsidDel="00694A37" w:rsidRDefault="00351662" w:rsidP="00AF079C">
      <w:pPr>
        <w:rPr>
          <w:ins w:id="203" w:author="Susanne Becker" w:date="2023-08-24T11:40:00Z"/>
          <w:del w:id="204" w:author="Sean Gibbons" w:date="2023-09-01T01:45:00Z"/>
          <w:rFonts w:asciiTheme="majorHAnsi" w:hAnsiTheme="majorHAnsi"/>
          <w:sz w:val="20"/>
          <w:szCs w:val="20"/>
        </w:rPr>
      </w:pPr>
    </w:p>
    <w:p w14:paraId="10C8EFE9" w14:textId="3F97B177" w:rsidR="00351662" w:rsidRPr="000218A7" w:rsidRDefault="00625608" w:rsidP="00AF079C">
      <w:pPr>
        <w:rPr>
          <w:rFonts w:asciiTheme="majorHAnsi" w:hAnsiTheme="majorHAnsi"/>
          <w:sz w:val="20"/>
          <w:szCs w:val="20"/>
        </w:rPr>
      </w:pPr>
      <w:ins w:id="205" w:author="Sean Gibbons" w:date="2023-08-28T08:14:00Z">
        <w:r w:rsidRPr="000218A7">
          <w:rPr>
            <w:rFonts w:asciiTheme="majorHAnsi" w:hAnsiTheme="majorHAnsi"/>
            <w:sz w:val="20"/>
            <w:szCs w:val="20"/>
          </w:rPr>
          <w:t>15</w:t>
        </w:r>
      </w:ins>
      <w:ins w:id="206" w:author="Susanne Becker" w:date="2023-08-24T11:43:00Z">
        <w:del w:id="207" w:author="Sean Gibbons" w:date="2023-08-28T08:14:00Z">
          <w:r w:rsidR="00EC1F33" w:rsidRPr="000218A7" w:rsidDel="00625608">
            <w:rPr>
              <w:rFonts w:asciiTheme="majorHAnsi" w:hAnsiTheme="majorHAnsi"/>
              <w:sz w:val="20"/>
              <w:szCs w:val="20"/>
            </w:rPr>
            <w:delText>x</w:delText>
          </w:r>
        </w:del>
      </w:ins>
      <w:ins w:id="208" w:author="Susanne Becker" w:date="2023-08-24T11:40:00Z">
        <w:del w:id="209" w:author="Sean Gibbons" w:date="2023-08-28T08:14:00Z">
          <w:r w:rsidR="00351662" w:rsidRPr="000218A7" w:rsidDel="00625608">
            <w:rPr>
              <w:rFonts w:asciiTheme="majorHAnsi" w:hAnsiTheme="majorHAnsi"/>
              <w:sz w:val="20"/>
              <w:szCs w:val="20"/>
            </w:rPr>
            <w:delText>x</w:delText>
          </w:r>
        </w:del>
        <w:r w:rsidR="00351662" w:rsidRPr="000218A7">
          <w:rPr>
            <w:rFonts w:asciiTheme="majorHAnsi" w:hAnsiTheme="majorHAnsi"/>
            <w:sz w:val="20"/>
            <w:szCs w:val="20"/>
          </w:rPr>
          <w:t xml:space="preserve"> minutes: Susanne Becker </w:t>
        </w:r>
      </w:ins>
      <w:ins w:id="210" w:author="Susanne Becker" w:date="2023-08-24T11:41:00Z">
        <w:r w:rsidR="00351662" w:rsidRPr="000218A7">
          <w:rPr>
            <w:rFonts w:asciiTheme="majorHAnsi" w:hAnsiTheme="majorHAnsi"/>
            <w:sz w:val="20"/>
            <w:szCs w:val="20"/>
          </w:rPr>
          <w:t xml:space="preserve">will focus </w:t>
        </w:r>
      </w:ins>
      <w:ins w:id="211" w:author="Susanne Becker" w:date="2023-08-24T11:42:00Z">
        <w:r w:rsidR="00EC1F33" w:rsidRPr="000218A7">
          <w:rPr>
            <w:rFonts w:asciiTheme="majorHAnsi" w:hAnsiTheme="majorHAnsi"/>
            <w:sz w:val="20"/>
            <w:szCs w:val="20"/>
          </w:rPr>
          <w:t>on endogenous pain modulation induced by pain-reward interactions and how alterations in such interact</w:t>
        </w:r>
      </w:ins>
      <w:ins w:id="212" w:author="Susanne Becker" w:date="2023-08-24T11:43:00Z">
        <w:r w:rsidR="00EC1F33" w:rsidRPr="000218A7">
          <w:rPr>
            <w:rFonts w:asciiTheme="majorHAnsi" w:hAnsiTheme="majorHAnsi"/>
            <w:sz w:val="20"/>
            <w:szCs w:val="20"/>
          </w:rPr>
          <w:t xml:space="preserve">ions contribute to </w:t>
        </w:r>
      </w:ins>
      <w:ins w:id="213" w:author="Sean Gibbons" w:date="2023-09-01T02:01:00Z">
        <w:r w:rsidR="00E93138" w:rsidRPr="000218A7">
          <w:rPr>
            <w:rFonts w:asciiTheme="majorHAnsi" w:hAnsiTheme="majorHAnsi"/>
            <w:sz w:val="20"/>
            <w:szCs w:val="20"/>
          </w:rPr>
          <w:t>pers</w:t>
        </w:r>
      </w:ins>
      <w:ins w:id="214" w:author="Sean Gibbons" w:date="2023-09-01T02:02:00Z">
        <w:r w:rsidR="00E93138" w:rsidRPr="000218A7">
          <w:rPr>
            <w:rFonts w:asciiTheme="majorHAnsi" w:hAnsiTheme="majorHAnsi"/>
            <w:sz w:val="20"/>
            <w:szCs w:val="20"/>
          </w:rPr>
          <w:t xml:space="preserve">istent </w:t>
        </w:r>
      </w:ins>
      <w:ins w:id="215" w:author="Susanne Becker" w:date="2023-08-24T11:43:00Z">
        <w:del w:id="216" w:author="Sean Gibbons" w:date="2023-09-01T02:02:00Z">
          <w:r w:rsidR="00EC1F33" w:rsidRPr="000218A7" w:rsidDel="00E93138">
            <w:rPr>
              <w:rFonts w:asciiTheme="majorHAnsi" w:hAnsiTheme="majorHAnsi"/>
              <w:sz w:val="20"/>
              <w:szCs w:val="20"/>
            </w:rPr>
            <w:delText xml:space="preserve">chronic </w:delText>
          </w:r>
        </w:del>
        <w:r w:rsidR="00EC1F33" w:rsidRPr="000218A7">
          <w:rPr>
            <w:rFonts w:asciiTheme="majorHAnsi" w:hAnsiTheme="majorHAnsi"/>
            <w:sz w:val="20"/>
            <w:szCs w:val="20"/>
          </w:rPr>
          <w:t>pain.</w:t>
        </w:r>
      </w:ins>
    </w:p>
    <w:p w14:paraId="0562CB0E" w14:textId="77777777" w:rsidR="00DF6157" w:rsidRPr="000218A7" w:rsidRDefault="00DF6157" w:rsidP="00644A2E">
      <w:pPr>
        <w:rPr>
          <w:rFonts w:asciiTheme="majorHAnsi" w:hAnsiTheme="majorHAnsi"/>
          <w:sz w:val="20"/>
          <w:szCs w:val="20"/>
        </w:rPr>
      </w:pPr>
    </w:p>
    <w:p w14:paraId="7BA96033" w14:textId="34292782" w:rsidR="00D75953" w:rsidRPr="000218A7" w:rsidRDefault="007B18D1" w:rsidP="00644A2E">
      <w:pPr>
        <w:rPr>
          <w:ins w:id="217" w:author="Sean Gibbons" w:date="2023-08-28T08:21:00Z"/>
          <w:rFonts w:asciiTheme="majorHAnsi" w:hAnsiTheme="majorHAnsi"/>
          <w:sz w:val="20"/>
          <w:szCs w:val="20"/>
        </w:rPr>
      </w:pPr>
      <w:r w:rsidRPr="000218A7">
        <w:rPr>
          <w:rFonts w:asciiTheme="majorHAnsi" w:hAnsiTheme="majorHAnsi"/>
          <w:sz w:val="20"/>
          <w:szCs w:val="20"/>
        </w:rPr>
        <w:t>15</w:t>
      </w:r>
      <w:del w:id="218" w:author="Sean Gibbons" w:date="2023-08-28T08:21:00Z">
        <w:r w:rsidRPr="000218A7" w:rsidDel="00600AB4">
          <w:rPr>
            <w:rFonts w:asciiTheme="majorHAnsi" w:hAnsiTheme="majorHAnsi"/>
            <w:sz w:val="20"/>
            <w:szCs w:val="20"/>
          </w:rPr>
          <w:delText>-20</w:delText>
        </w:r>
      </w:del>
      <w:r w:rsidR="00D75953" w:rsidRPr="000218A7">
        <w:rPr>
          <w:rFonts w:asciiTheme="majorHAnsi" w:hAnsiTheme="majorHAnsi"/>
          <w:sz w:val="20"/>
          <w:szCs w:val="20"/>
        </w:rPr>
        <w:t xml:space="preserve"> </w:t>
      </w:r>
      <w:ins w:id="219" w:author="Sean Gibbons" w:date="2023-08-28T08:21:00Z">
        <w:r w:rsidR="00600AB4" w:rsidRPr="000218A7">
          <w:rPr>
            <w:rFonts w:asciiTheme="majorHAnsi" w:hAnsiTheme="majorHAnsi"/>
            <w:sz w:val="20"/>
            <w:szCs w:val="20"/>
          </w:rPr>
          <w:t xml:space="preserve">minutes: </w:t>
        </w:r>
      </w:ins>
      <w:r w:rsidR="00496E73" w:rsidRPr="000218A7">
        <w:rPr>
          <w:rFonts w:asciiTheme="majorHAnsi" w:hAnsiTheme="majorHAnsi"/>
          <w:sz w:val="20"/>
          <w:szCs w:val="20"/>
        </w:rPr>
        <w:t xml:space="preserve">Panel discussion </w:t>
      </w:r>
    </w:p>
    <w:p w14:paraId="3AB6A579" w14:textId="77777777" w:rsidR="00600AB4" w:rsidRPr="000218A7" w:rsidRDefault="00600AB4" w:rsidP="00644A2E">
      <w:pPr>
        <w:rPr>
          <w:ins w:id="220" w:author="Sean Gibbons" w:date="2023-08-28T08:21:00Z"/>
          <w:rFonts w:asciiTheme="majorHAnsi" w:hAnsiTheme="majorHAnsi"/>
          <w:sz w:val="20"/>
          <w:szCs w:val="20"/>
        </w:rPr>
      </w:pPr>
    </w:p>
    <w:p w14:paraId="7BB22E60" w14:textId="0A612770" w:rsidR="00600AB4" w:rsidRPr="000218A7" w:rsidRDefault="00600AB4" w:rsidP="00644A2E">
      <w:pPr>
        <w:rPr>
          <w:rFonts w:asciiTheme="majorHAnsi" w:hAnsiTheme="majorHAnsi"/>
          <w:sz w:val="20"/>
          <w:szCs w:val="20"/>
        </w:rPr>
      </w:pPr>
      <w:ins w:id="221" w:author="Sean Gibbons" w:date="2023-08-28T08:21:00Z">
        <w:r w:rsidRPr="000218A7">
          <w:rPr>
            <w:rFonts w:asciiTheme="majorHAnsi" w:hAnsiTheme="majorHAnsi"/>
            <w:sz w:val="20"/>
            <w:szCs w:val="20"/>
          </w:rPr>
          <w:t>10 minutes: questions</w:t>
        </w:r>
      </w:ins>
    </w:p>
    <w:p w14:paraId="34CE0A41" w14:textId="77777777" w:rsidR="00886210" w:rsidRPr="000218A7" w:rsidRDefault="00886210" w:rsidP="00644A2E">
      <w:pPr>
        <w:rPr>
          <w:rFonts w:asciiTheme="majorHAnsi" w:hAnsiTheme="majorHAnsi"/>
          <w:sz w:val="20"/>
          <w:szCs w:val="20"/>
        </w:rPr>
      </w:pPr>
    </w:p>
    <w:p w14:paraId="091CE121" w14:textId="77777777" w:rsidR="00AC5CC0" w:rsidRPr="000218A7" w:rsidRDefault="00AC5CC0" w:rsidP="00AC5CC0">
      <w:pPr>
        <w:pStyle w:val="Default"/>
        <w:spacing w:after="137"/>
        <w:rPr>
          <w:rFonts w:asciiTheme="majorHAnsi" w:hAnsiTheme="majorHAnsi"/>
          <w:b/>
          <w:color w:val="auto"/>
          <w:sz w:val="20"/>
          <w:szCs w:val="20"/>
        </w:rPr>
      </w:pPr>
      <w:r w:rsidRPr="000218A7">
        <w:rPr>
          <w:rFonts w:asciiTheme="majorHAnsi" w:hAnsiTheme="majorHAnsi"/>
          <w:b/>
          <w:color w:val="auto"/>
          <w:sz w:val="20"/>
          <w:szCs w:val="20"/>
        </w:rPr>
        <w:t xml:space="preserve">7. Information concerning any presentations or publications of the work made prior to the IFOMPT </w:t>
      </w:r>
      <w:r w:rsidR="005B3852" w:rsidRPr="000218A7">
        <w:rPr>
          <w:rFonts w:asciiTheme="majorHAnsi" w:hAnsiTheme="majorHAnsi"/>
          <w:b/>
          <w:color w:val="auto"/>
          <w:sz w:val="20"/>
          <w:szCs w:val="20"/>
        </w:rPr>
        <w:t>2024</w:t>
      </w:r>
    </w:p>
    <w:p w14:paraId="02F9563A" w14:textId="4EAF0458" w:rsidR="0020228B" w:rsidRPr="000218A7" w:rsidRDefault="0020228B" w:rsidP="00AC5CC0">
      <w:pPr>
        <w:pStyle w:val="Default"/>
        <w:spacing w:after="137"/>
        <w:rPr>
          <w:rFonts w:asciiTheme="majorHAnsi" w:hAnsiTheme="majorHAnsi"/>
          <w:color w:val="auto"/>
          <w:sz w:val="20"/>
          <w:szCs w:val="20"/>
        </w:rPr>
      </w:pPr>
      <w:r w:rsidRPr="000218A7">
        <w:rPr>
          <w:rFonts w:asciiTheme="majorHAnsi" w:hAnsiTheme="majorHAnsi"/>
          <w:color w:val="auto"/>
          <w:sz w:val="20"/>
          <w:szCs w:val="20"/>
        </w:rPr>
        <w:t xml:space="preserve">The contributors will present their own research publications, draw on their ongoing research and clinical experience as well as previously published papers by other groups. </w:t>
      </w:r>
    </w:p>
    <w:p w14:paraId="01A57D6C" w14:textId="77777777" w:rsidR="00AC5CC0" w:rsidRPr="000218A7" w:rsidRDefault="00AC5CC0" w:rsidP="00AC5CC0">
      <w:pPr>
        <w:pStyle w:val="Default"/>
        <w:spacing w:after="137"/>
        <w:rPr>
          <w:rFonts w:asciiTheme="majorHAnsi" w:hAnsiTheme="majorHAnsi"/>
          <w:b/>
          <w:color w:val="auto"/>
          <w:sz w:val="20"/>
          <w:szCs w:val="20"/>
        </w:rPr>
      </w:pPr>
      <w:r w:rsidRPr="000218A7">
        <w:rPr>
          <w:rFonts w:asciiTheme="majorHAnsi" w:hAnsiTheme="majorHAnsi"/>
          <w:b/>
          <w:color w:val="auto"/>
          <w:sz w:val="20"/>
          <w:szCs w:val="20"/>
        </w:rPr>
        <w:t xml:space="preserve">8. A biography for the convenor and each contributor. </w:t>
      </w:r>
    </w:p>
    <w:p w14:paraId="7235B1DB" w14:textId="35832C06" w:rsidR="00AF079C" w:rsidRPr="000218A7" w:rsidRDefault="00C95554" w:rsidP="00AF079C">
      <w:pPr>
        <w:pStyle w:val="Default"/>
        <w:rPr>
          <w:rFonts w:asciiTheme="majorHAnsi" w:hAnsiTheme="majorHAnsi"/>
          <w:color w:val="auto"/>
          <w:sz w:val="20"/>
          <w:szCs w:val="20"/>
        </w:rPr>
      </w:pPr>
      <w:r w:rsidRPr="000218A7">
        <w:rPr>
          <w:rFonts w:asciiTheme="majorHAnsi" w:hAnsiTheme="majorHAnsi"/>
          <w:color w:val="auto"/>
          <w:sz w:val="20"/>
          <w:szCs w:val="20"/>
        </w:rPr>
        <w:t xml:space="preserve">Prof </w:t>
      </w:r>
      <w:r w:rsidR="00AF079C" w:rsidRPr="000218A7">
        <w:rPr>
          <w:rFonts w:asciiTheme="majorHAnsi" w:hAnsiTheme="majorHAnsi"/>
          <w:color w:val="auto"/>
          <w:sz w:val="20"/>
          <w:szCs w:val="20"/>
        </w:rPr>
        <w:t>Morten Hoegh</w:t>
      </w:r>
      <w:r w:rsidRPr="000218A7">
        <w:rPr>
          <w:rFonts w:asciiTheme="majorHAnsi" w:hAnsiTheme="majorHAnsi"/>
          <w:color w:val="auto"/>
          <w:sz w:val="20"/>
          <w:szCs w:val="20"/>
        </w:rPr>
        <w:t xml:space="preserve"> (PhD)</w:t>
      </w:r>
      <w:r w:rsidR="001E0D58" w:rsidRPr="000218A7">
        <w:rPr>
          <w:rFonts w:asciiTheme="majorHAnsi" w:hAnsiTheme="majorHAnsi"/>
          <w:color w:val="auto"/>
          <w:sz w:val="20"/>
          <w:szCs w:val="20"/>
        </w:rPr>
        <w:t xml:space="preserve"> </w:t>
      </w:r>
      <w:r w:rsidRPr="000218A7">
        <w:rPr>
          <w:rFonts w:asciiTheme="majorHAnsi" w:hAnsiTheme="majorHAnsi"/>
          <w:color w:val="auto"/>
          <w:sz w:val="20"/>
          <w:szCs w:val="20"/>
        </w:rPr>
        <w:t>is a specialist physiotherapist in sports physiotherapy and associate professor at Aalborg University. His MSc in Pain was obtained from King's College London (UK) and a PhD in Medicine/pain from Center for Neuroplasticity and Pain (CNAP) at Aalborg University. He has published over 30 papers, including the #PainScienceInPractice series in JOSPT, covering basic neuroscience principles that underlie the concept of “pain neuroscience”, as well as 10+ book chapters and authored two books on pain. Dr Hoegh is a prolific pain educator, hosts the MOWP Podcast, EFIC TV (conference interviews), and SmerteVejleder Podcast (advice for patients with chronic musculoskeletal pain). He chair</w:t>
      </w:r>
      <w:r w:rsidR="0041568F" w:rsidRPr="000218A7">
        <w:rPr>
          <w:rFonts w:asciiTheme="majorHAnsi" w:hAnsiTheme="majorHAnsi"/>
          <w:color w:val="auto"/>
          <w:sz w:val="20"/>
          <w:szCs w:val="20"/>
        </w:rPr>
        <w:t>s</w:t>
      </w:r>
      <w:r w:rsidRPr="000218A7">
        <w:rPr>
          <w:rFonts w:asciiTheme="majorHAnsi" w:hAnsiTheme="majorHAnsi"/>
          <w:color w:val="auto"/>
          <w:sz w:val="20"/>
          <w:szCs w:val="20"/>
        </w:rPr>
        <w:t xml:space="preserve"> the European Pain Federation (EFIC) Academy and online education platform</w:t>
      </w:r>
      <w:r w:rsidR="0041568F" w:rsidRPr="000218A7">
        <w:rPr>
          <w:rFonts w:asciiTheme="majorHAnsi" w:hAnsiTheme="majorHAnsi"/>
          <w:color w:val="auto"/>
          <w:sz w:val="20"/>
          <w:szCs w:val="20"/>
        </w:rPr>
        <w:t xml:space="preserve"> and sits in the exam and curricula committee for the European Diploma in Pain Physiotherapy</w:t>
      </w:r>
      <w:r w:rsidRPr="000218A7">
        <w:rPr>
          <w:rFonts w:asciiTheme="majorHAnsi" w:hAnsiTheme="majorHAnsi"/>
          <w:color w:val="auto"/>
          <w:sz w:val="20"/>
          <w:szCs w:val="20"/>
        </w:rPr>
        <w:t>.</w:t>
      </w:r>
      <w:r w:rsidR="0041568F" w:rsidRPr="000218A7">
        <w:rPr>
          <w:rFonts w:asciiTheme="majorHAnsi" w:hAnsiTheme="majorHAnsi"/>
          <w:color w:val="auto"/>
          <w:sz w:val="20"/>
          <w:szCs w:val="20"/>
        </w:rPr>
        <w:t xml:space="preserve"> He has attracted more than € 300.000 in funding for research to increase knowledge about musculoskeletal pain.</w:t>
      </w:r>
    </w:p>
    <w:p w14:paraId="08CE6F91" w14:textId="77777777" w:rsidR="00AF079C" w:rsidRPr="000218A7" w:rsidRDefault="00AF079C" w:rsidP="00AF079C">
      <w:pPr>
        <w:rPr>
          <w:rFonts w:asciiTheme="majorHAnsi" w:hAnsiTheme="majorHAnsi"/>
          <w:sz w:val="20"/>
          <w:szCs w:val="20"/>
        </w:rPr>
      </w:pPr>
    </w:p>
    <w:p w14:paraId="7F7FE2AF" w14:textId="0B355278" w:rsidR="00AF079C" w:rsidRPr="000218A7" w:rsidRDefault="50D249C6" w:rsidP="50D249C6">
      <w:pPr>
        <w:rPr>
          <w:rFonts w:asciiTheme="majorHAnsi" w:hAnsiTheme="majorHAnsi"/>
          <w:sz w:val="20"/>
          <w:szCs w:val="20"/>
        </w:rPr>
      </w:pPr>
      <w:r w:rsidRPr="000218A7">
        <w:rPr>
          <w:rFonts w:asciiTheme="majorHAnsi" w:hAnsiTheme="majorHAnsi"/>
          <w:sz w:val="20"/>
          <w:szCs w:val="20"/>
        </w:rPr>
        <w:t xml:space="preserve">Dr. Ashley Smith is a clinical specialist in musculoskeletal physiotherapy with a special interest in the clinical features of whiplash-associated disorders (WAD) and orthobiologic medicine.  In particular, Ashley’s research focusses on </w:t>
      </w:r>
      <w:r w:rsidRPr="000218A7">
        <w:rPr>
          <w:rFonts w:asciiTheme="majorHAnsi" w:hAnsiTheme="majorHAnsi"/>
          <w:sz w:val="20"/>
          <w:szCs w:val="20"/>
        </w:rPr>
        <w:lastRenderedPageBreak/>
        <w:t xml:space="preserve">pain modulation, with an emphasis on the role of nociception and its influence on various clinical manifestations of chronic WAD.  His PhD </w:t>
      </w:r>
      <w:proofErr w:type="spellStart"/>
      <w:r w:rsidRPr="000218A7">
        <w:rPr>
          <w:rFonts w:asciiTheme="majorHAnsi" w:hAnsiTheme="majorHAnsi"/>
          <w:sz w:val="20"/>
          <w:szCs w:val="20"/>
        </w:rPr>
        <w:t>focussed</w:t>
      </w:r>
      <w:proofErr w:type="spellEnd"/>
      <w:r w:rsidRPr="000218A7">
        <w:rPr>
          <w:rFonts w:asciiTheme="majorHAnsi" w:hAnsiTheme="majorHAnsi"/>
          <w:sz w:val="20"/>
          <w:szCs w:val="20"/>
        </w:rPr>
        <w:t xml:space="preserve"> on modulation of central sensitization and he continues to pursue research investigating mechanisms underlying endogenous analgesia.  Ashley has published over 40 papers on chronic pain disorders and attracted over US$300,000 in funding to pursue clinical research.  His research collaborations involve an international network of multidisciplinary specialists spanning the globe from Australia, Europe, the United States and Canada.</w:t>
      </w:r>
    </w:p>
    <w:p w14:paraId="61CDCEAD" w14:textId="77777777" w:rsidR="00AF079C" w:rsidRPr="000218A7" w:rsidRDefault="00AF079C" w:rsidP="00AF079C">
      <w:pPr>
        <w:rPr>
          <w:rFonts w:asciiTheme="majorHAnsi" w:hAnsiTheme="majorHAnsi"/>
          <w:sz w:val="20"/>
          <w:szCs w:val="20"/>
        </w:rPr>
      </w:pPr>
    </w:p>
    <w:p w14:paraId="5F207DF5" w14:textId="64ECA017" w:rsidR="00AC5210" w:rsidRPr="000218A7" w:rsidRDefault="00AC5210" w:rsidP="00AC5210">
      <w:pPr>
        <w:jc w:val="both"/>
        <w:rPr>
          <w:rFonts w:asciiTheme="majorHAnsi" w:hAnsiTheme="majorHAnsi" w:cstheme="majorHAnsi"/>
          <w:sz w:val="20"/>
          <w:szCs w:val="20"/>
        </w:rPr>
      </w:pPr>
      <w:r w:rsidRPr="000218A7">
        <w:rPr>
          <w:rFonts w:asciiTheme="majorHAnsi" w:hAnsiTheme="majorHAnsi" w:cstheme="majorHAnsi"/>
          <w:sz w:val="20"/>
          <w:szCs w:val="20"/>
        </w:rPr>
        <w:t xml:space="preserve">Sean Gibbons graduated from Manchester University in 1995. He a clinician who does part time research. He has been using sub-classification strategies for the rehabilitation of movement patterns, motor control, pain and behavioral conditions his whole career. The overall theme of his research has involved understanding how the traditional disease pathogenesis framework applies to musculoskeletal pain including the key functional mechanisms, their causes and barriers. His PhD was on the development of a screening tool to predict motor skill learning ability for motor control exercises in low back pain. His current research is on understanding the role of systemic inflammation as a mechanism in the disease pathogenesis framework for low back pain and its influence on motor control and pain. Part of this is the validation of a questionnaire to screen for low grade systemic inflammation and outcome prediction. He has presented his research at national and international conferences, has several journal publications and book chapters on related topics and teaches internationally. He is an Assistant Clinical Professor (Adjunct) at McMaster's Advanced Orthopaedic Musculoskeletal / Manipulative Physiotherapy specialization program and is a guest lecturer on other advanced physiotherapy programs. </w:t>
      </w:r>
    </w:p>
    <w:p w14:paraId="32550151" w14:textId="5344C2C4" w:rsidR="00AC5210" w:rsidRPr="000218A7" w:rsidRDefault="00AC5210" w:rsidP="00AF079C">
      <w:pPr>
        <w:rPr>
          <w:ins w:id="222" w:author="Susanne Becker" w:date="2023-08-24T11:44:00Z"/>
          <w:rFonts w:asciiTheme="majorHAnsi" w:hAnsiTheme="majorHAnsi"/>
          <w:sz w:val="20"/>
          <w:szCs w:val="20"/>
        </w:rPr>
      </w:pPr>
    </w:p>
    <w:p w14:paraId="5AD92590" w14:textId="52C6A48E" w:rsidR="00EC1F33" w:rsidRPr="000218A7" w:rsidRDefault="00EC1F33" w:rsidP="00EC1F33">
      <w:pPr>
        <w:rPr>
          <w:ins w:id="223" w:author="Susanne Becker" w:date="2023-08-24T11:45:00Z"/>
          <w:rFonts w:asciiTheme="majorHAnsi" w:hAnsiTheme="majorHAnsi" w:cstheme="majorHAnsi"/>
          <w:sz w:val="20"/>
          <w:szCs w:val="20"/>
          <w:rPrChange w:id="224" w:author="Sean Gibbons" w:date="2023-09-01T04:11:00Z">
            <w:rPr>
              <w:ins w:id="225" w:author="Susanne Becker" w:date="2023-08-24T11:45:00Z"/>
              <w:rFonts w:cstheme="minorHAnsi"/>
            </w:rPr>
          </w:rPrChange>
        </w:rPr>
      </w:pPr>
      <w:ins w:id="226" w:author="Susanne Becker" w:date="2023-08-24T11:45:00Z">
        <w:r w:rsidRPr="000218A7">
          <w:rPr>
            <w:rFonts w:asciiTheme="majorHAnsi" w:hAnsiTheme="majorHAnsi" w:cstheme="majorHAnsi"/>
            <w:sz w:val="20"/>
            <w:szCs w:val="20"/>
          </w:rPr>
          <w:t xml:space="preserve">Prof </w:t>
        </w:r>
        <w:r w:rsidRPr="000218A7">
          <w:rPr>
            <w:rFonts w:asciiTheme="majorHAnsi" w:hAnsiTheme="majorHAnsi" w:cstheme="majorHAnsi"/>
            <w:sz w:val="20"/>
            <w:szCs w:val="20"/>
            <w:rPrChange w:id="227" w:author="Sean Gibbons" w:date="2023-09-01T04:11:00Z">
              <w:rPr>
                <w:rFonts w:cstheme="minorHAnsi"/>
              </w:rPr>
            </w:rPrChange>
          </w:rPr>
          <w:t>Susanne Becker</w:t>
        </w:r>
        <w:r w:rsidRPr="000218A7">
          <w:rPr>
            <w:rFonts w:asciiTheme="majorHAnsi" w:hAnsiTheme="majorHAnsi" w:cstheme="majorHAnsi"/>
            <w:sz w:val="20"/>
            <w:szCs w:val="20"/>
          </w:rPr>
          <w:t xml:space="preserve"> (PhD)</w:t>
        </w:r>
        <w:r w:rsidRPr="000218A7">
          <w:rPr>
            <w:rFonts w:asciiTheme="majorHAnsi" w:hAnsiTheme="majorHAnsi" w:cstheme="majorHAnsi"/>
            <w:sz w:val="20"/>
            <w:szCs w:val="20"/>
            <w:rPrChange w:id="228" w:author="Sean Gibbons" w:date="2023-09-01T04:11:00Z">
              <w:rPr>
                <w:rFonts w:cstheme="minorHAnsi"/>
              </w:rPr>
            </w:rPrChange>
          </w:rPr>
          <w:t xml:space="preserve"> is Professor for Clinical Psychology</w:t>
        </w:r>
      </w:ins>
      <w:ins w:id="229" w:author="Susanne Becker" w:date="2023-08-24T11:53:00Z">
        <w:r w:rsidR="00223188" w:rsidRPr="000218A7">
          <w:rPr>
            <w:rFonts w:asciiTheme="majorHAnsi" w:hAnsiTheme="majorHAnsi" w:cstheme="majorHAnsi"/>
            <w:sz w:val="20"/>
            <w:szCs w:val="20"/>
          </w:rPr>
          <w:t xml:space="preserve"> at the Heinrich Heine Uni</w:t>
        </w:r>
      </w:ins>
      <w:ins w:id="230" w:author="Susanne Becker" w:date="2023-08-24T11:54:00Z">
        <w:r w:rsidR="00223188" w:rsidRPr="000218A7">
          <w:rPr>
            <w:rFonts w:asciiTheme="majorHAnsi" w:hAnsiTheme="majorHAnsi" w:cstheme="majorHAnsi"/>
            <w:sz w:val="20"/>
            <w:szCs w:val="20"/>
          </w:rPr>
          <w:t>versity Düsseldorf, German,</w:t>
        </w:r>
      </w:ins>
      <w:ins w:id="231" w:author="Susanne Becker" w:date="2023-08-24T11:45:00Z">
        <w:r w:rsidRPr="000218A7">
          <w:rPr>
            <w:rFonts w:asciiTheme="majorHAnsi" w:hAnsiTheme="majorHAnsi" w:cstheme="majorHAnsi"/>
            <w:sz w:val="20"/>
            <w:szCs w:val="20"/>
          </w:rPr>
          <w:t xml:space="preserve"> with a focus on psycho</w:t>
        </w:r>
      </w:ins>
      <w:ins w:id="232" w:author="Susanne Becker" w:date="2023-08-24T11:46:00Z">
        <w:r w:rsidRPr="000218A7">
          <w:rPr>
            <w:rFonts w:asciiTheme="majorHAnsi" w:hAnsiTheme="majorHAnsi" w:cstheme="majorHAnsi"/>
            <w:sz w:val="20"/>
            <w:szCs w:val="20"/>
          </w:rPr>
          <w:t xml:space="preserve">biological mechanisms of human pain perception. </w:t>
        </w:r>
      </w:ins>
      <w:ins w:id="233" w:author="Susanne Becker" w:date="2023-08-24T11:45:00Z">
        <w:r w:rsidRPr="000218A7">
          <w:rPr>
            <w:rFonts w:asciiTheme="majorHAnsi" w:hAnsiTheme="majorHAnsi" w:cstheme="majorHAnsi"/>
            <w:sz w:val="20"/>
            <w:szCs w:val="20"/>
            <w:rPrChange w:id="234" w:author="Sean Gibbons" w:date="2023-09-01T04:11:00Z">
              <w:rPr>
                <w:rFonts w:cstheme="minorHAnsi"/>
              </w:rPr>
            </w:rPrChange>
          </w:rPr>
          <w:t xml:space="preserve">In 2009, Susanne earned her PhD at the University of Mannheim, Germany, after which she was a postdoctoral research fellow at the Alan Edwards Centre for Research on Pain, McGill University, Montreal, Canada. </w:t>
        </w:r>
      </w:ins>
      <w:ins w:id="235" w:author="Susanne Becker" w:date="2023-08-24T11:49:00Z">
        <w:r w:rsidRPr="000218A7">
          <w:rPr>
            <w:rFonts w:asciiTheme="majorHAnsi" w:hAnsiTheme="majorHAnsi" w:cstheme="majorHAnsi"/>
            <w:sz w:val="20"/>
            <w:szCs w:val="20"/>
          </w:rPr>
          <w:t xml:space="preserve">In 2013 she continued her post-doctoral </w:t>
        </w:r>
      </w:ins>
      <w:ins w:id="236" w:author="Susanne Becker" w:date="2023-08-24T11:50:00Z">
        <w:r w:rsidRPr="000218A7">
          <w:rPr>
            <w:rFonts w:asciiTheme="majorHAnsi" w:hAnsiTheme="majorHAnsi" w:cstheme="majorHAnsi"/>
            <w:sz w:val="20"/>
            <w:szCs w:val="20"/>
          </w:rPr>
          <w:t xml:space="preserve">work </w:t>
        </w:r>
      </w:ins>
      <w:ins w:id="237" w:author="Susanne Becker" w:date="2023-08-24T11:45:00Z">
        <w:r w:rsidRPr="000218A7">
          <w:rPr>
            <w:rFonts w:asciiTheme="majorHAnsi" w:hAnsiTheme="majorHAnsi" w:cstheme="majorHAnsi"/>
            <w:sz w:val="20"/>
            <w:szCs w:val="20"/>
            <w:rPrChange w:id="238" w:author="Sean Gibbons" w:date="2023-09-01T04:11:00Z">
              <w:rPr>
                <w:rFonts w:cstheme="minorHAnsi"/>
              </w:rPr>
            </w:rPrChange>
          </w:rPr>
          <w:t>in at the Central Institute of Mental Health in Mannheim, Germany</w:t>
        </w:r>
      </w:ins>
      <w:ins w:id="239" w:author="Susanne Becker" w:date="2023-08-24T11:50:00Z">
        <w:r w:rsidRPr="000218A7">
          <w:rPr>
            <w:rFonts w:asciiTheme="majorHAnsi" w:hAnsiTheme="majorHAnsi" w:cstheme="majorHAnsi"/>
            <w:sz w:val="20"/>
            <w:szCs w:val="20"/>
          </w:rPr>
          <w:t>, where she soon after become a research group leader</w:t>
        </w:r>
      </w:ins>
      <w:ins w:id="240" w:author="Susanne Becker" w:date="2023-08-24T11:45:00Z">
        <w:r w:rsidRPr="000218A7">
          <w:rPr>
            <w:rFonts w:asciiTheme="majorHAnsi" w:hAnsiTheme="majorHAnsi" w:cstheme="majorHAnsi"/>
            <w:sz w:val="20"/>
            <w:szCs w:val="20"/>
            <w:rPrChange w:id="241" w:author="Sean Gibbons" w:date="2023-09-01T04:11:00Z">
              <w:rPr>
                <w:rFonts w:cstheme="minorHAnsi"/>
              </w:rPr>
            </w:rPrChange>
          </w:rPr>
          <w:t xml:space="preserve">. </w:t>
        </w:r>
      </w:ins>
      <w:ins w:id="242" w:author="Susanne Becker" w:date="2023-08-24T11:50:00Z">
        <w:r w:rsidRPr="000218A7">
          <w:rPr>
            <w:rFonts w:asciiTheme="majorHAnsi" w:hAnsiTheme="majorHAnsi" w:cstheme="majorHAnsi"/>
            <w:sz w:val="20"/>
            <w:szCs w:val="20"/>
          </w:rPr>
          <w:t xml:space="preserve">In 2019 she moved to the Department of </w:t>
        </w:r>
      </w:ins>
      <w:ins w:id="243" w:author="Susanne Becker" w:date="2023-08-24T11:54:00Z">
        <w:r w:rsidR="00223188" w:rsidRPr="000218A7">
          <w:rPr>
            <w:rFonts w:asciiTheme="majorHAnsi" w:hAnsiTheme="majorHAnsi" w:cstheme="majorHAnsi"/>
            <w:sz w:val="20"/>
            <w:szCs w:val="20"/>
          </w:rPr>
          <w:t>Chiropractic</w:t>
        </w:r>
      </w:ins>
      <w:ins w:id="244" w:author="Susanne Becker" w:date="2023-08-24T11:51:00Z">
        <w:r w:rsidRPr="000218A7">
          <w:rPr>
            <w:rFonts w:asciiTheme="majorHAnsi" w:hAnsiTheme="majorHAnsi" w:cstheme="majorHAnsi"/>
            <w:sz w:val="20"/>
            <w:szCs w:val="20"/>
          </w:rPr>
          <w:t xml:space="preserve"> Medicine at the </w:t>
        </w:r>
        <w:proofErr w:type="spellStart"/>
        <w:r w:rsidRPr="000218A7">
          <w:rPr>
            <w:rFonts w:asciiTheme="majorHAnsi" w:hAnsiTheme="majorHAnsi" w:cstheme="majorHAnsi"/>
            <w:sz w:val="20"/>
            <w:szCs w:val="20"/>
          </w:rPr>
          <w:t>Balgrist</w:t>
        </w:r>
        <w:proofErr w:type="spellEnd"/>
        <w:r w:rsidRPr="000218A7">
          <w:rPr>
            <w:rFonts w:asciiTheme="majorHAnsi" w:hAnsiTheme="majorHAnsi" w:cstheme="majorHAnsi"/>
            <w:sz w:val="20"/>
            <w:szCs w:val="20"/>
          </w:rPr>
          <w:t xml:space="preserve"> University Hospital, </w:t>
        </w:r>
      </w:ins>
      <w:ins w:id="245" w:author="Susanne Becker" w:date="2023-08-24T11:52:00Z">
        <w:r w:rsidR="00223188" w:rsidRPr="000218A7">
          <w:rPr>
            <w:rFonts w:asciiTheme="majorHAnsi" w:hAnsiTheme="majorHAnsi" w:cstheme="majorHAnsi"/>
            <w:sz w:val="20"/>
            <w:szCs w:val="20"/>
          </w:rPr>
          <w:t>University</w:t>
        </w:r>
      </w:ins>
      <w:ins w:id="246" w:author="Susanne Becker" w:date="2023-08-24T11:51:00Z">
        <w:r w:rsidRPr="000218A7">
          <w:rPr>
            <w:rFonts w:asciiTheme="majorHAnsi" w:hAnsiTheme="majorHAnsi" w:cstheme="majorHAnsi"/>
            <w:sz w:val="20"/>
            <w:szCs w:val="20"/>
          </w:rPr>
          <w:t xml:space="preserve"> of Zurich, Sw</w:t>
        </w:r>
      </w:ins>
      <w:ins w:id="247" w:author="Susanne Becker" w:date="2023-08-24T11:52:00Z">
        <w:r w:rsidR="00223188" w:rsidRPr="000218A7">
          <w:rPr>
            <w:rFonts w:asciiTheme="majorHAnsi" w:hAnsiTheme="majorHAnsi" w:cstheme="majorHAnsi"/>
            <w:sz w:val="20"/>
            <w:szCs w:val="20"/>
          </w:rPr>
          <w:t xml:space="preserve">itzerland, where she was </w:t>
        </w:r>
        <w:proofErr w:type="gramStart"/>
        <w:r w:rsidR="00223188" w:rsidRPr="000218A7">
          <w:rPr>
            <w:rFonts w:asciiTheme="majorHAnsi" w:hAnsiTheme="majorHAnsi" w:cstheme="majorHAnsi"/>
            <w:sz w:val="20"/>
            <w:szCs w:val="20"/>
          </w:rPr>
          <w:t>promote</w:t>
        </w:r>
        <w:proofErr w:type="gramEnd"/>
        <w:r w:rsidR="00223188" w:rsidRPr="000218A7">
          <w:rPr>
            <w:rFonts w:asciiTheme="majorHAnsi" w:hAnsiTheme="majorHAnsi" w:cstheme="majorHAnsi"/>
            <w:sz w:val="20"/>
            <w:szCs w:val="20"/>
          </w:rPr>
          <w:t xml:space="preserve"> </w:t>
        </w:r>
      </w:ins>
      <w:ins w:id="248" w:author="Susanne Becker" w:date="2023-08-24T11:53:00Z">
        <w:r w:rsidR="00223188" w:rsidRPr="000218A7">
          <w:rPr>
            <w:rFonts w:asciiTheme="majorHAnsi" w:hAnsiTheme="majorHAnsi" w:cstheme="majorHAnsi"/>
            <w:sz w:val="20"/>
            <w:szCs w:val="20"/>
          </w:rPr>
          <w:t>to Assistant Professor.</w:t>
        </w:r>
      </w:ins>
      <w:ins w:id="249" w:author="Susanne Becker" w:date="2023-08-24T11:54:00Z">
        <w:r w:rsidR="00223188" w:rsidRPr="000218A7">
          <w:rPr>
            <w:rFonts w:asciiTheme="majorHAnsi" w:hAnsiTheme="majorHAnsi" w:cstheme="majorHAnsi"/>
            <w:sz w:val="20"/>
            <w:szCs w:val="20"/>
          </w:rPr>
          <w:t xml:space="preserve"> </w:t>
        </w:r>
      </w:ins>
      <w:ins w:id="250" w:author="Susanne Becker" w:date="2023-08-24T11:45:00Z">
        <w:r w:rsidRPr="000218A7">
          <w:rPr>
            <w:rFonts w:asciiTheme="majorHAnsi" w:hAnsiTheme="majorHAnsi" w:cstheme="majorHAnsi"/>
            <w:sz w:val="20"/>
            <w:szCs w:val="20"/>
            <w:rPrChange w:id="251" w:author="Sean Gibbons" w:date="2023-09-01T04:11:00Z">
              <w:rPr>
                <w:rFonts w:cstheme="minorHAnsi"/>
              </w:rPr>
            </w:rPrChange>
          </w:rPr>
          <w:t>The overarching goal of her work is to characterize neuroanatomical and neurochemical mechanisms of the interaction of pain and reward processing in humans and to identify pathogenetic relevant alterations of these processes in chronic pain. The main methodological approaches of her research groups are human behavioral testing combined with pharmacological interventions to challenge biopsychological mechanisms and neuroimaging techniques as well as computational modelling for data analyses.</w:t>
        </w:r>
      </w:ins>
    </w:p>
    <w:p w14:paraId="6FD4028E" w14:textId="77777777" w:rsidR="00EC1F33" w:rsidRPr="000218A7" w:rsidRDefault="00EC1F33" w:rsidP="00AF079C">
      <w:pPr>
        <w:rPr>
          <w:rFonts w:asciiTheme="majorHAnsi" w:hAnsiTheme="majorHAnsi"/>
          <w:sz w:val="20"/>
          <w:szCs w:val="20"/>
        </w:rPr>
      </w:pPr>
    </w:p>
    <w:p w14:paraId="76E1218A" w14:textId="4F10AA96" w:rsidR="007B18D1" w:rsidRPr="000218A7" w:rsidRDefault="50D249C6" w:rsidP="50D249C6">
      <w:pPr>
        <w:spacing w:after="137" w:line="276" w:lineRule="auto"/>
        <w:rPr>
          <w:rFonts w:asciiTheme="majorHAnsi" w:hAnsiTheme="majorHAnsi"/>
          <w:b/>
          <w:bCs/>
          <w:sz w:val="20"/>
          <w:szCs w:val="20"/>
        </w:rPr>
      </w:pPr>
      <w:r w:rsidRPr="000218A7">
        <w:rPr>
          <w:rFonts w:asciiTheme="majorHAnsi" w:hAnsiTheme="majorHAnsi"/>
          <w:b/>
          <w:bCs/>
          <w:sz w:val="20"/>
          <w:szCs w:val="20"/>
        </w:rPr>
        <w:t xml:space="preserve">9. Abstract body /content </w:t>
      </w:r>
    </w:p>
    <w:p w14:paraId="61933E27" w14:textId="72EB131E" w:rsidR="007B18D1" w:rsidRPr="000218A7" w:rsidRDefault="50D249C6" w:rsidP="50D249C6">
      <w:pPr>
        <w:spacing w:after="137" w:line="276" w:lineRule="auto"/>
        <w:rPr>
          <w:rFonts w:asciiTheme="majorHAnsi" w:eastAsiaTheme="majorEastAsia" w:hAnsiTheme="majorHAnsi" w:cstheme="majorBidi"/>
          <w:b/>
          <w:bCs/>
          <w:sz w:val="20"/>
          <w:szCs w:val="20"/>
          <w:lang w:val="en-AU"/>
        </w:rPr>
      </w:pPr>
      <w:r w:rsidRPr="000218A7">
        <w:rPr>
          <w:rFonts w:asciiTheme="majorHAnsi" w:eastAsiaTheme="majorEastAsia" w:hAnsiTheme="majorHAnsi" w:cstheme="majorBidi"/>
          <w:b/>
          <w:bCs/>
          <w:sz w:val="20"/>
          <w:szCs w:val="20"/>
          <w:lang w:val="en-AU"/>
        </w:rPr>
        <w:t>Learning Objectives:</w:t>
      </w:r>
    </w:p>
    <w:p w14:paraId="33DA48A7" w14:textId="08DA733D" w:rsidR="007B18D1" w:rsidRPr="000218A7" w:rsidRDefault="50D249C6" w:rsidP="50D249C6">
      <w:pPr>
        <w:spacing w:after="137" w:line="276" w:lineRule="auto"/>
        <w:rPr>
          <w:rFonts w:asciiTheme="majorHAnsi" w:eastAsiaTheme="majorEastAsia" w:hAnsiTheme="majorHAnsi" w:cstheme="majorBidi"/>
          <w:sz w:val="20"/>
          <w:szCs w:val="20"/>
          <w:lang w:val="en-AU"/>
        </w:rPr>
      </w:pPr>
      <w:r w:rsidRPr="000218A7">
        <w:rPr>
          <w:rFonts w:asciiTheme="majorHAnsi" w:eastAsiaTheme="majorEastAsia" w:hAnsiTheme="majorHAnsi" w:cstheme="majorBidi"/>
          <w:sz w:val="20"/>
          <w:szCs w:val="20"/>
          <w:lang w:val="en-AU"/>
        </w:rPr>
        <w:t>The purpose of this session for attendees is:</w:t>
      </w:r>
    </w:p>
    <w:p w14:paraId="2CC0796D" w14:textId="570E3F6B" w:rsidR="00780C14" w:rsidRPr="000218A7" w:rsidRDefault="00780C14" w:rsidP="50D249C6">
      <w:pPr>
        <w:pStyle w:val="ListParagraph"/>
        <w:numPr>
          <w:ilvl w:val="0"/>
          <w:numId w:val="3"/>
        </w:numPr>
        <w:spacing w:after="137"/>
        <w:rPr>
          <w:ins w:id="252" w:author="Sean Gibbons" w:date="2023-09-01T03:58:00Z"/>
          <w:rFonts w:asciiTheme="majorHAnsi" w:eastAsiaTheme="majorEastAsia" w:hAnsiTheme="majorHAnsi" w:cstheme="majorBidi"/>
          <w:sz w:val="20"/>
          <w:szCs w:val="20"/>
          <w:lang w:val="en-AU"/>
          <w:rPrChange w:id="253" w:author="Sean Gibbons" w:date="2023-09-01T04:11:00Z">
            <w:rPr>
              <w:ins w:id="254" w:author="Sean Gibbons" w:date="2023-09-01T03:58:00Z"/>
              <w:rFonts w:asciiTheme="majorHAnsi" w:eastAsiaTheme="majorEastAsia" w:hAnsiTheme="majorHAnsi" w:cstheme="majorBidi"/>
              <w:sz w:val="20"/>
              <w:szCs w:val="20"/>
              <w:highlight w:val="green"/>
              <w:lang w:val="en-AU"/>
            </w:rPr>
          </w:rPrChange>
        </w:rPr>
      </w:pPr>
      <w:ins w:id="255" w:author="Sean Gibbons" w:date="2023-09-01T03:59:00Z">
        <w:r w:rsidRPr="000218A7">
          <w:rPr>
            <w:rFonts w:asciiTheme="majorHAnsi" w:eastAsiaTheme="majorEastAsia" w:hAnsiTheme="majorHAnsi" w:cstheme="majorBidi"/>
            <w:sz w:val="20"/>
            <w:szCs w:val="20"/>
            <w:lang w:val="en-AU"/>
            <w:rPrChange w:id="256" w:author="Sean Gibbons" w:date="2023-09-01T04:11:00Z">
              <w:rPr>
                <w:rFonts w:asciiTheme="majorHAnsi" w:eastAsiaTheme="majorEastAsia" w:hAnsiTheme="majorHAnsi" w:cstheme="majorBidi"/>
                <w:sz w:val="20"/>
                <w:szCs w:val="20"/>
                <w:highlight w:val="green"/>
                <w:lang w:val="en-AU"/>
              </w:rPr>
            </w:rPrChange>
          </w:rPr>
          <w:t>To consider multiple mechanisms and their interactions in persistent pain</w:t>
        </w:r>
      </w:ins>
    </w:p>
    <w:p w14:paraId="6E5DE979" w14:textId="656D4A18" w:rsidR="00855C44" w:rsidRPr="000218A7" w:rsidRDefault="00855C44" w:rsidP="50D249C6">
      <w:pPr>
        <w:pStyle w:val="ListParagraph"/>
        <w:numPr>
          <w:ilvl w:val="0"/>
          <w:numId w:val="3"/>
        </w:numPr>
        <w:spacing w:after="137"/>
        <w:rPr>
          <w:rFonts w:asciiTheme="majorHAnsi" w:eastAsiaTheme="majorEastAsia" w:hAnsiTheme="majorHAnsi" w:cstheme="majorBidi"/>
          <w:sz w:val="20"/>
          <w:szCs w:val="20"/>
          <w:lang w:val="en-AU"/>
        </w:rPr>
      </w:pPr>
      <w:r w:rsidRPr="000218A7">
        <w:rPr>
          <w:rFonts w:asciiTheme="majorHAnsi" w:eastAsiaTheme="majorEastAsia" w:hAnsiTheme="majorHAnsi" w:cstheme="majorBidi"/>
          <w:sz w:val="20"/>
          <w:szCs w:val="20"/>
          <w:lang w:val="en-AU"/>
        </w:rPr>
        <w:t>To critically understand the difference between mechanistic descriptors and neurophysiological mechanisms (e.g., nociplastic pain vs sensitization)</w:t>
      </w:r>
    </w:p>
    <w:p w14:paraId="315032F4" w14:textId="3777B038" w:rsidR="007B18D1" w:rsidRPr="000218A7" w:rsidRDefault="50D249C6" w:rsidP="50D249C6">
      <w:pPr>
        <w:pStyle w:val="ListParagraph"/>
        <w:numPr>
          <w:ilvl w:val="0"/>
          <w:numId w:val="3"/>
        </w:numPr>
        <w:spacing w:after="137"/>
        <w:rPr>
          <w:rFonts w:asciiTheme="majorHAnsi" w:eastAsiaTheme="majorEastAsia" w:hAnsiTheme="majorHAnsi" w:cstheme="majorBidi"/>
          <w:sz w:val="20"/>
          <w:szCs w:val="20"/>
          <w:lang w:val="en-AU"/>
        </w:rPr>
      </w:pPr>
      <w:r w:rsidRPr="000218A7">
        <w:rPr>
          <w:rFonts w:asciiTheme="majorHAnsi" w:eastAsiaTheme="majorEastAsia" w:hAnsiTheme="majorHAnsi" w:cstheme="majorBidi"/>
          <w:sz w:val="20"/>
          <w:szCs w:val="20"/>
          <w:lang w:val="en-AU"/>
        </w:rPr>
        <w:t>To critically understand the background rationale</w:t>
      </w:r>
      <w:r w:rsidR="0020228B" w:rsidRPr="000218A7">
        <w:rPr>
          <w:rFonts w:asciiTheme="majorHAnsi" w:eastAsiaTheme="majorEastAsia" w:hAnsiTheme="majorHAnsi" w:cstheme="majorBidi"/>
          <w:sz w:val="20"/>
          <w:szCs w:val="20"/>
          <w:lang w:val="en-AU"/>
        </w:rPr>
        <w:t>, causation</w:t>
      </w:r>
      <w:r w:rsidRPr="000218A7">
        <w:rPr>
          <w:rFonts w:asciiTheme="majorHAnsi" w:eastAsiaTheme="majorEastAsia" w:hAnsiTheme="majorHAnsi" w:cstheme="majorBidi"/>
          <w:sz w:val="20"/>
          <w:szCs w:val="20"/>
          <w:lang w:val="en-AU"/>
        </w:rPr>
        <w:t xml:space="preserve"> and prognosis regarding the association between </w:t>
      </w:r>
      <w:ins w:id="257" w:author="Sean Gibbons" w:date="2023-09-01T04:10:00Z">
        <w:r w:rsidR="000218A7" w:rsidRPr="000218A7">
          <w:rPr>
            <w:rFonts w:asciiTheme="majorHAnsi" w:eastAsiaTheme="majorEastAsia" w:hAnsiTheme="majorHAnsi" w:cstheme="majorBidi"/>
            <w:sz w:val="20"/>
            <w:szCs w:val="20"/>
            <w:lang w:val="en-AU"/>
            <w:rPrChange w:id="258" w:author="Sean Gibbons" w:date="2023-09-01T04:11:00Z">
              <w:rPr>
                <w:rFonts w:asciiTheme="majorHAnsi" w:eastAsiaTheme="majorEastAsia" w:hAnsiTheme="majorHAnsi" w:cstheme="majorBidi"/>
                <w:sz w:val="20"/>
                <w:szCs w:val="20"/>
                <w:highlight w:val="yellow"/>
                <w:lang w:val="en-AU"/>
              </w:rPr>
            </w:rPrChange>
          </w:rPr>
          <w:t xml:space="preserve">different mechanisms </w:t>
        </w:r>
      </w:ins>
      <w:del w:id="259" w:author="Sean Gibbons" w:date="2023-09-01T04:10:00Z">
        <w:r w:rsidRPr="000218A7" w:rsidDel="000218A7">
          <w:rPr>
            <w:rFonts w:asciiTheme="majorHAnsi" w:eastAsiaTheme="majorEastAsia" w:hAnsiTheme="majorHAnsi" w:cstheme="majorBidi"/>
            <w:sz w:val="20"/>
            <w:szCs w:val="20"/>
            <w:lang w:val="en-AU"/>
          </w:rPr>
          <w:delText xml:space="preserve">central sensitization and </w:delText>
        </w:r>
      </w:del>
      <w:del w:id="260" w:author="Sean Gibbons" w:date="2023-09-01T02:07:00Z">
        <w:r w:rsidRPr="000218A7" w:rsidDel="008D2555">
          <w:rPr>
            <w:rFonts w:asciiTheme="majorHAnsi" w:eastAsiaTheme="majorEastAsia" w:hAnsiTheme="majorHAnsi" w:cstheme="majorBidi"/>
            <w:sz w:val="20"/>
            <w:szCs w:val="20"/>
            <w:lang w:val="en-AU"/>
          </w:rPr>
          <w:delText xml:space="preserve">chronic </w:delText>
        </w:r>
      </w:del>
      <w:del w:id="261" w:author="Sean Gibbons" w:date="2023-09-01T04:10:00Z">
        <w:r w:rsidRPr="000218A7" w:rsidDel="000218A7">
          <w:rPr>
            <w:rFonts w:asciiTheme="majorHAnsi" w:eastAsiaTheme="majorEastAsia" w:hAnsiTheme="majorHAnsi" w:cstheme="majorBidi"/>
            <w:sz w:val="20"/>
            <w:szCs w:val="20"/>
            <w:lang w:val="en-AU"/>
          </w:rPr>
          <w:delText xml:space="preserve">pain and </w:delText>
        </w:r>
      </w:del>
      <w:ins w:id="262" w:author="Sean Gibbons" w:date="2023-09-01T04:10:00Z">
        <w:r w:rsidR="000218A7" w:rsidRPr="000218A7">
          <w:rPr>
            <w:rFonts w:asciiTheme="majorHAnsi" w:eastAsiaTheme="majorEastAsia" w:hAnsiTheme="majorHAnsi" w:cstheme="majorBidi"/>
            <w:sz w:val="20"/>
            <w:szCs w:val="20"/>
            <w:lang w:val="en-AU"/>
            <w:rPrChange w:id="263" w:author="Sean Gibbons" w:date="2023-09-01T04:11:00Z">
              <w:rPr>
                <w:rFonts w:asciiTheme="majorHAnsi" w:eastAsiaTheme="majorEastAsia" w:hAnsiTheme="majorHAnsi" w:cstheme="majorBidi"/>
                <w:sz w:val="20"/>
                <w:szCs w:val="20"/>
                <w:highlight w:val="yellow"/>
                <w:lang w:val="en-AU"/>
              </w:rPr>
            </w:rPrChange>
          </w:rPr>
          <w:t xml:space="preserve">and </w:t>
        </w:r>
      </w:ins>
      <w:r w:rsidRPr="000218A7">
        <w:rPr>
          <w:rFonts w:asciiTheme="majorHAnsi" w:eastAsiaTheme="majorEastAsia" w:hAnsiTheme="majorHAnsi" w:cstheme="majorBidi"/>
          <w:sz w:val="20"/>
          <w:szCs w:val="20"/>
          <w:lang w:val="en-AU"/>
        </w:rPr>
        <w:t>how this influences treatment options</w:t>
      </w:r>
      <w:del w:id="264" w:author="Sean Gibbons" w:date="2023-09-01T04:10:00Z">
        <w:r w:rsidRPr="000218A7" w:rsidDel="000218A7">
          <w:rPr>
            <w:rFonts w:asciiTheme="majorHAnsi" w:eastAsiaTheme="majorEastAsia" w:hAnsiTheme="majorHAnsi" w:cstheme="majorBidi"/>
            <w:sz w:val="20"/>
            <w:szCs w:val="20"/>
            <w:lang w:val="en-AU"/>
          </w:rPr>
          <w:delText>;</w:delText>
        </w:r>
      </w:del>
    </w:p>
    <w:p w14:paraId="0BD8FEFC" w14:textId="76E7DBCE" w:rsidR="00E93138" w:rsidRPr="000218A7" w:rsidDel="00780C14" w:rsidRDefault="50D249C6">
      <w:pPr>
        <w:spacing w:after="137"/>
        <w:ind w:left="360"/>
        <w:rPr>
          <w:del w:id="265" w:author="Sean Gibbons" w:date="2023-09-01T04:00:00Z"/>
          <w:rFonts w:asciiTheme="majorHAnsi" w:hAnsiTheme="majorHAnsi"/>
          <w:b/>
          <w:bCs/>
          <w:sz w:val="20"/>
          <w:szCs w:val="20"/>
        </w:rPr>
        <w:pPrChange w:id="266" w:author="Sean Gibbons" w:date="2023-09-01T04:10:00Z">
          <w:pPr>
            <w:pStyle w:val="ListParagraph"/>
            <w:numPr>
              <w:numId w:val="3"/>
            </w:numPr>
            <w:spacing w:after="137"/>
            <w:ind w:hanging="360"/>
          </w:pPr>
        </w:pPrChange>
      </w:pPr>
      <w:del w:id="267" w:author="Sean Gibbons" w:date="2023-09-01T04:09:00Z">
        <w:r w:rsidRPr="000218A7" w:rsidDel="000218A7">
          <w:rPr>
            <w:rFonts w:asciiTheme="majorHAnsi" w:eastAsiaTheme="majorEastAsia" w:hAnsiTheme="majorHAnsi" w:cstheme="majorBidi"/>
            <w:sz w:val="20"/>
            <w:szCs w:val="20"/>
            <w:lang w:val="en-AU"/>
          </w:rPr>
          <w:delText>To explore the association between nociception and central pain processing through different experimental testing paradigms (conditioned pain modulation, temporal summation and exercise-induced hypoalgesia)</w:delText>
        </w:r>
      </w:del>
    </w:p>
    <w:p w14:paraId="6A712C68" w14:textId="77777777" w:rsidR="006002F7" w:rsidRPr="000218A7" w:rsidRDefault="006002F7">
      <w:pPr>
        <w:rPr>
          <w:rFonts w:asciiTheme="majorHAnsi" w:hAnsiTheme="majorHAnsi"/>
          <w:b/>
          <w:sz w:val="20"/>
          <w:szCs w:val="20"/>
        </w:rPr>
        <w:pPrChange w:id="268" w:author="Sean Gibbons" w:date="2023-09-01T04:10:00Z">
          <w:pPr>
            <w:pStyle w:val="Default"/>
            <w:spacing w:after="147"/>
          </w:pPr>
        </w:pPrChange>
      </w:pPr>
      <w:r w:rsidRPr="000218A7">
        <w:rPr>
          <w:rFonts w:asciiTheme="majorHAnsi" w:hAnsiTheme="majorHAnsi"/>
          <w:b/>
          <w:sz w:val="20"/>
          <w:szCs w:val="20"/>
        </w:rPr>
        <w:t xml:space="preserve">Description </w:t>
      </w:r>
    </w:p>
    <w:p w14:paraId="6D2A41B6" w14:textId="5A8558C7" w:rsidR="00855C44" w:rsidRPr="000218A7" w:rsidRDefault="00855C44" w:rsidP="00496E73">
      <w:pPr>
        <w:pStyle w:val="Default"/>
        <w:spacing w:after="147"/>
        <w:rPr>
          <w:rFonts w:asciiTheme="majorHAnsi" w:hAnsiTheme="majorHAnsi"/>
          <w:bCs/>
          <w:color w:val="auto"/>
          <w:sz w:val="20"/>
          <w:szCs w:val="20"/>
        </w:rPr>
      </w:pPr>
      <w:r w:rsidRPr="000218A7">
        <w:rPr>
          <w:rFonts w:asciiTheme="majorHAnsi" w:hAnsiTheme="majorHAnsi"/>
          <w:bCs/>
          <w:color w:val="auto"/>
          <w:sz w:val="20"/>
          <w:szCs w:val="20"/>
        </w:rPr>
        <w:t>At the beginning of the session, Morten Hoegh will present the three mechanistic pain descriptors (nociceptive, neuropathic and nociplastic) and continue with a presentation of the neurophysiological mechanisms related to the central sensitization-phenomena (wind-up, classical central sensitization and long-term potentiation). Afterwards, he will discuss the overlap between mechanisms and descriptors.</w:t>
      </w:r>
    </w:p>
    <w:p w14:paraId="524BF81E" w14:textId="53F4EBAE" w:rsidR="00886210" w:rsidRPr="000218A7" w:rsidDel="00694A37" w:rsidRDefault="50D249C6" w:rsidP="50D249C6">
      <w:pPr>
        <w:pStyle w:val="Default"/>
        <w:spacing w:after="147"/>
        <w:rPr>
          <w:moveFrom w:id="269" w:author="Sean Gibbons" w:date="2023-09-01T01:55:00Z"/>
          <w:rFonts w:asciiTheme="majorHAnsi" w:hAnsiTheme="majorHAnsi"/>
          <w:color w:val="auto"/>
          <w:sz w:val="20"/>
          <w:szCs w:val="20"/>
        </w:rPr>
      </w:pPr>
      <w:moveFromRangeStart w:id="270" w:author="Sean Gibbons" w:date="2023-09-01T01:55:00Z" w:name="move144425717"/>
      <w:moveFrom w:id="271" w:author="Sean Gibbons" w:date="2023-09-01T01:55:00Z">
        <w:r w:rsidRPr="000218A7" w:rsidDel="00694A37">
          <w:rPr>
            <w:rFonts w:asciiTheme="majorHAnsi" w:hAnsiTheme="majorHAnsi"/>
            <w:color w:val="auto"/>
            <w:sz w:val="20"/>
            <w:szCs w:val="20"/>
          </w:rPr>
          <w:t>Ashley Smith will present an overview of the evidence investigating both conservative and medical options to modulate the clinical features of central sensitization in a variety of chronic pain disorders.  In particular, he will summarize his research investigating the role of nociception and its influence on various forms of endogenous analgesia.  This presentation will also cover testing paradigms of central sensitization, including temporal summation, conditioned pain modulation and exercise induced hypoalgesia.  Through a clin</w:t>
        </w:r>
        <w:r w:rsidR="00106A76" w:rsidRPr="000218A7" w:rsidDel="00694A37">
          <w:rPr>
            <w:rFonts w:asciiTheme="majorHAnsi" w:hAnsiTheme="majorHAnsi"/>
            <w:color w:val="auto"/>
            <w:sz w:val="20"/>
            <w:szCs w:val="20"/>
          </w:rPr>
          <w:t>i</w:t>
        </w:r>
        <w:r w:rsidRPr="000218A7" w:rsidDel="00694A37">
          <w:rPr>
            <w:rFonts w:asciiTheme="majorHAnsi" w:hAnsiTheme="majorHAnsi"/>
            <w:color w:val="auto"/>
            <w:sz w:val="20"/>
            <w:szCs w:val="20"/>
          </w:rPr>
          <w:t xml:space="preserve">cal reasoning framework, Ashley will provide a rationale for appropriately directing patient care, based on a patient’s pain modulation profile. </w:t>
        </w:r>
      </w:moveFrom>
    </w:p>
    <w:moveFromRangeEnd w:id="270"/>
    <w:p w14:paraId="1A624EFA" w14:textId="0656C540" w:rsidR="0057210C" w:rsidRPr="000218A7" w:rsidRDefault="000A75E0" w:rsidP="0057210C">
      <w:pPr>
        <w:pStyle w:val="Default"/>
        <w:spacing w:after="147"/>
        <w:rPr>
          <w:ins w:id="272" w:author="Sean Gibbons" w:date="2023-09-01T03:52:00Z"/>
          <w:rFonts w:asciiTheme="majorHAnsi" w:hAnsiTheme="majorHAnsi"/>
          <w:color w:val="auto"/>
          <w:sz w:val="20"/>
          <w:szCs w:val="20"/>
          <w:rPrChange w:id="273" w:author="Sean Gibbons" w:date="2023-09-01T04:11:00Z">
            <w:rPr>
              <w:ins w:id="274" w:author="Sean Gibbons" w:date="2023-09-01T03:52:00Z"/>
              <w:rFonts w:asciiTheme="majorHAnsi" w:hAnsiTheme="majorHAnsi"/>
              <w:color w:val="auto"/>
              <w:sz w:val="20"/>
              <w:szCs w:val="20"/>
              <w:highlight w:val="yellow"/>
            </w:rPr>
          </w:rPrChange>
        </w:rPr>
      </w:pPr>
      <w:r w:rsidRPr="000218A7">
        <w:rPr>
          <w:rFonts w:asciiTheme="majorHAnsi" w:hAnsiTheme="majorHAnsi"/>
          <w:color w:val="auto"/>
          <w:sz w:val="20"/>
          <w:szCs w:val="20"/>
        </w:rPr>
        <w:t xml:space="preserve">Sean Gibbons will </w:t>
      </w:r>
      <w:del w:id="275" w:author="Sean Gibbons" w:date="2023-09-01T03:46:00Z">
        <w:r w:rsidRPr="000218A7" w:rsidDel="0057210C">
          <w:rPr>
            <w:rFonts w:asciiTheme="majorHAnsi" w:hAnsiTheme="majorHAnsi"/>
            <w:color w:val="auto"/>
            <w:sz w:val="20"/>
            <w:szCs w:val="20"/>
          </w:rPr>
          <w:delText>discuss</w:delText>
        </w:r>
      </w:del>
      <w:ins w:id="276" w:author="Sean Gibbons" w:date="2023-09-01T03:46:00Z">
        <w:r w:rsidR="0057210C" w:rsidRPr="000218A7">
          <w:rPr>
            <w:rFonts w:asciiTheme="majorHAnsi" w:hAnsiTheme="majorHAnsi"/>
            <w:color w:val="auto"/>
            <w:sz w:val="20"/>
            <w:szCs w:val="20"/>
            <w:rPrChange w:id="277" w:author="Sean Gibbons" w:date="2023-09-01T04:11:00Z">
              <w:rPr>
                <w:rFonts w:asciiTheme="majorHAnsi" w:hAnsiTheme="majorHAnsi"/>
                <w:color w:val="auto"/>
                <w:sz w:val="20"/>
                <w:szCs w:val="20"/>
                <w:highlight w:val="yellow"/>
              </w:rPr>
            </w:rPrChange>
          </w:rPr>
          <w:t>present</w:t>
        </w:r>
      </w:ins>
      <w:r w:rsidRPr="000218A7">
        <w:rPr>
          <w:rFonts w:asciiTheme="majorHAnsi" w:hAnsiTheme="majorHAnsi"/>
          <w:color w:val="auto"/>
          <w:sz w:val="20"/>
          <w:szCs w:val="20"/>
        </w:rPr>
        <w:t xml:space="preserve"> </w:t>
      </w:r>
      <w:ins w:id="278" w:author="Sean Gibbons" w:date="2023-09-01T03:28:00Z">
        <w:r w:rsidR="00835864" w:rsidRPr="000218A7">
          <w:rPr>
            <w:rFonts w:asciiTheme="majorHAnsi" w:hAnsiTheme="majorHAnsi"/>
            <w:color w:val="auto"/>
            <w:sz w:val="20"/>
            <w:szCs w:val="20"/>
            <w:rPrChange w:id="279" w:author="Sean Gibbons" w:date="2023-09-01T04:11:00Z">
              <w:rPr>
                <w:rFonts w:asciiTheme="majorHAnsi" w:hAnsiTheme="majorHAnsi"/>
                <w:color w:val="auto"/>
                <w:sz w:val="20"/>
                <w:szCs w:val="20"/>
                <w:highlight w:val="yellow"/>
              </w:rPr>
            </w:rPrChange>
          </w:rPr>
          <w:t xml:space="preserve">persistent </w:t>
        </w:r>
      </w:ins>
      <w:del w:id="280" w:author="Sean Gibbons" w:date="2023-09-01T03:28:00Z">
        <w:r w:rsidRPr="000218A7" w:rsidDel="00835864">
          <w:rPr>
            <w:rFonts w:asciiTheme="majorHAnsi" w:hAnsiTheme="majorHAnsi"/>
            <w:color w:val="auto"/>
            <w:sz w:val="20"/>
            <w:szCs w:val="20"/>
          </w:rPr>
          <w:delText xml:space="preserve">nociplastic </w:delText>
        </w:r>
      </w:del>
      <w:r w:rsidRPr="000218A7">
        <w:rPr>
          <w:rFonts w:asciiTheme="majorHAnsi" w:hAnsiTheme="majorHAnsi"/>
          <w:color w:val="auto"/>
          <w:sz w:val="20"/>
          <w:szCs w:val="20"/>
        </w:rPr>
        <w:t xml:space="preserve">pain within the disease pathogenesis framework.  </w:t>
      </w:r>
      <w:ins w:id="281" w:author="Sean Gibbons" w:date="2023-09-01T03:36:00Z">
        <w:r w:rsidR="00DA48B8" w:rsidRPr="000218A7">
          <w:rPr>
            <w:rFonts w:asciiTheme="majorHAnsi" w:hAnsiTheme="majorHAnsi"/>
            <w:color w:val="auto"/>
            <w:sz w:val="20"/>
            <w:szCs w:val="20"/>
            <w:rPrChange w:id="282" w:author="Sean Gibbons" w:date="2023-09-01T04:11:00Z">
              <w:rPr>
                <w:rFonts w:asciiTheme="majorHAnsi" w:hAnsiTheme="majorHAnsi"/>
                <w:color w:val="auto"/>
                <w:sz w:val="20"/>
                <w:szCs w:val="20"/>
                <w:highlight w:val="yellow"/>
              </w:rPr>
            </w:rPrChange>
          </w:rPr>
          <w:t>He will discuss low grade systemic inflammation</w:t>
        </w:r>
      </w:ins>
      <w:ins w:id="283" w:author="Sean Gibbons" w:date="2023-09-01T03:39:00Z">
        <w:r w:rsidR="00DA48B8" w:rsidRPr="000218A7">
          <w:rPr>
            <w:rFonts w:asciiTheme="majorHAnsi" w:hAnsiTheme="majorHAnsi"/>
            <w:color w:val="auto"/>
            <w:sz w:val="20"/>
            <w:szCs w:val="20"/>
            <w:rPrChange w:id="284" w:author="Sean Gibbons" w:date="2023-09-01T04:11:00Z">
              <w:rPr>
                <w:rFonts w:asciiTheme="majorHAnsi" w:hAnsiTheme="majorHAnsi"/>
                <w:color w:val="auto"/>
                <w:sz w:val="20"/>
                <w:szCs w:val="20"/>
                <w:highlight w:val="yellow"/>
              </w:rPr>
            </w:rPrChange>
          </w:rPr>
          <w:t xml:space="preserve"> mechanisms, </w:t>
        </w:r>
      </w:ins>
      <w:ins w:id="285" w:author="Sean Gibbons" w:date="2023-09-01T03:51:00Z">
        <w:r w:rsidR="0057210C" w:rsidRPr="000218A7">
          <w:rPr>
            <w:rFonts w:asciiTheme="majorHAnsi" w:hAnsiTheme="majorHAnsi"/>
            <w:color w:val="auto"/>
            <w:sz w:val="20"/>
            <w:szCs w:val="20"/>
            <w:rPrChange w:id="286" w:author="Sean Gibbons" w:date="2023-09-01T04:11:00Z">
              <w:rPr>
                <w:rFonts w:asciiTheme="majorHAnsi" w:hAnsiTheme="majorHAnsi"/>
                <w:color w:val="auto"/>
                <w:sz w:val="20"/>
                <w:szCs w:val="20"/>
                <w:highlight w:val="yellow"/>
              </w:rPr>
            </w:rPrChange>
          </w:rPr>
          <w:t xml:space="preserve">his research on </w:t>
        </w:r>
      </w:ins>
      <w:ins w:id="287" w:author="Sean Gibbons" w:date="2023-09-01T03:56:00Z">
        <w:r w:rsidR="00780C14" w:rsidRPr="000218A7">
          <w:rPr>
            <w:rFonts w:asciiTheme="majorHAnsi" w:hAnsiTheme="majorHAnsi"/>
            <w:color w:val="auto"/>
            <w:sz w:val="20"/>
            <w:szCs w:val="20"/>
            <w:rPrChange w:id="288" w:author="Sean Gibbons" w:date="2023-09-01T04:11:00Z">
              <w:rPr>
                <w:rFonts w:asciiTheme="majorHAnsi" w:hAnsiTheme="majorHAnsi"/>
                <w:color w:val="auto"/>
                <w:sz w:val="20"/>
                <w:szCs w:val="20"/>
                <w:highlight w:val="yellow"/>
              </w:rPr>
            </w:rPrChange>
          </w:rPr>
          <w:t xml:space="preserve">how to identify immune dysregulation and </w:t>
        </w:r>
      </w:ins>
      <w:ins w:id="289" w:author="Sean Gibbons" w:date="2023-09-01T03:50:00Z">
        <w:r w:rsidR="0057210C" w:rsidRPr="000218A7">
          <w:rPr>
            <w:rFonts w:asciiTheme="majorHAnsi" w:hAnsiTheme="majorHAnsi"/>
            <w:color w:val="auto"/>
            <w:sz w:val="20"/>
            <w:szCs w:val="20"/>
            <w:rPrChange w:id="290" w:author="Sean Gibbons" w:date="2023-09-01T04:11:00Z">
              <w:rPr>
                <w:rFonts w:asciiTheme="majorHAnsi" w:hAnsiTheme="majorHAnsi"/>
                <w:color w:val="auto"/>
                <w:sz w:val="20"/>
                <w:szCs w:val="20"/>
                <w:highlight w:val="yellow"/>
              </w:rPr>
            </w:rPrChange>
          </w:rPr>
          <w:t xml:space="preserve">strategies for subgrouping. </w:t>
        </w:r>
      </w:ins>
      <w:ins w:id="291" w:author="Sean Gibbons" w:date="2023-09-01T03:51:00Z">
        <w:r w:rsidR="0057210C" w:rsidRPr="000218A7">
          <w:rPr>
            <w:rFonts w:asciiTheme="majorHAnsi" w:hAnsiTheme="majorHAnsi"/>
            <w:color w:val="auto"/>
            <w:sz w:val="20"/>
            <w:szCs w:val="20"/>
            <w:rPrChange w:id="292" w:author="Sean Gibbons" w:date="2023-09-01T04:11:00Z">
              <w:rPr>
                <w:rFonts w:asciiTheme="majorHAnsi" w:hAnsiTheme="majorHAnsi"/>
                <w:color w:val="auto"/>
                <w:sz w:val="20"/>
                <w:szCs w:val="20"/>
                <w:highlight w:val="yellow"/>
              </w:rPr>
            </w:rPrChange>
          </w:rPr>
          <w:t xml:space="preserve">He will also </w:t>
        </w:r>
      </w:ins>
      <w:ins w:id="293" w:author="Sean Gibbons" w:date="2023-09-01T03:52:00Z">
        <w:r w:rsidR="0057210C" w:rsidRPr="000218A7">
          <w:rPr>
            <w:rFonts w:asciiTheme="majorHAnsi" w:hAnsiTheme="majorHAnsi"/>
            <w:color w:val="auto"/>
            <w:sz w:val="20"/>
            <w:szCs w:val="20"/>
            <w:rPrChange w:id="294" w:author="Sean Gibbons" w:date="2023-09-01T04:11:00Z">
              <w:rPr>
                <w:rFonts w:asciiTheme="majorHAnsi" w:hAnsiTheme="majorHAnsi"/>
                <w:color w:val="auto"/>
                <w:sz w:val="20"/>
                <w:szCs w:val="20"/>
                <w:highlight w:val="yellow"/>
              </w:rPr>
            </w:rPrChange>
          </w:rPr>
          <w:t>discuss the i</w:t>
        </w:r>
      </w:ins>
      <w:ins w:id="295" w:author="Sean Gibbons" w:date="2023-09-01T03:50:00Z">
        <w:r w:rsidR="0057210C" w:rsidRPr="000218A7">
          <w:rPr>
            <w:rFonts w:asciiTheme="majorHAnsi" w:hAnsiTheme="majorHAnsi"/>
            <w:color w:val="auto"/>
            <w:sz w:val="20"/>
            <w:szCs w:val="20"/>
            <w:rPrChange w:id="296" w:author="Sean Gibbons" w:date="2023-09-01T04:11:00Z">
              <w:rPr>
                <w:rFonts w:asciiTheme="majorHAnsi" w:hAnsiTheme="majorHAnsi"/>
                <w:color w:val="auto"/>
                <w:sz w:val="20"/>
                <w:szCs w:val="20"/>
                <w:highlight w:val="yellow"/>
              </w:rPr>
            </w:rPrChange>
          </w:rPr>
          <w:t xml:space="preserve">mportance of addressing functional mechanisms in the clinical reasoning of intervention strategies. </w:t>
        </w:r>
      </w:ins>
      <w:ins w:id="297" w:author="Sean Gibbons" w:date="2023-09-01T03:55:00Z">
        <w:r w:rsidR="0057210C" w:rsidRPr="000218A7">
          <w:rPr>
            <w:rFonts w:asciiTheme="majorHAnsi" w:hAnsiTheme="majorHAnsi"/>
            <w:color w:val="auto"/>
            <w:sz w:val="20"/>
            <w:szCs w:val="20"/>
            <w:rPrChange w:id="298" w:author="Sean Gibbons" w:date="2023-09-01T04:11:00Z">
              <w:rPr>
                <w:rFonts w:asciiTheme="majorHAnsi" w:hAnsiTheme="majorHAnsi"/>
                <w:color w:val="auto"/>
                <w:sz w:val="20"/>
                <w:szCs w:val="20"/>
                <w:highlight w:val="yellow"/>
              </w:rPr>
            </w:rPrChange>
          </w:rPr>
          <w:t xml:space="preserve">Following this he will highlight tissue mechanisms and how they may be influenced by immune dysregulation. </w:t>
        </w:r>
      </w:ins>
    </w:p>
    <w:p w14:paraId="63C1C80A" w14:textId="4DA9AA30" w:rsidR="00835864" w:rsidRPr="000218A7" w:rsidDel="00780C14" w:rsidRDefault="000A75E0" w:rsidP="000A75E0">
      <w:pPr>
        <w:pStyle w:val="Default"/>
        <w:spacing w:after="147"/>
        <w:rPr>
          <w:ins w:id="299" w:author="Susanne Becker" w:date="2023-08-24T11:56:00Z"/>
          <w:del w:id="300" w:author="Sean Gibbons" w:date="2023-09-01T03:58:00Z"/>
          <w:rFonts w:asciiTheme="majorHAnsi" w:hAnsiTheme="majorHAnsi"/>
          <w:color w:val="auto"/>
          <w:sz w:val="20"/>
          <w:szCs w:val="20"/>
        </w:rPr>
      </w:pPr>
      <w:del w:id="301" w:author="Sean Gibbons" w:date="2023-09-01T03:35:00Z">
        <w:r w:rsidRPr="000218A7" w:rsidDel="00835864">
          <w:rPr>
            <w:rFonts w:asciiTheme="majorHAnsi" w:hAnsiTheme="majorHAnsi"/>
            <w:color w:val="auto"/>
            <w:sz w:val="20"/>
            <w:szCs w:val="20"/>
          </w:rPr>
          <w:delText xml:space="preserve">He will discuss </w:delText>
        </w:r>
      </w:del>
      <w:del w:id="302" w:author="Sean Gibbons" w:date="2023-09-01T03:45:00Z">
        <w:r w:rsidRPr="000218A7" w:rsidDel="00DA48B8">
          <w:rPr>
            <w:rFonts w:asciiTheme="majorHAnsi" w:hAnsiTheme="majorHAnsi"/>
            <w:color w:val="auto"/>
            <w:sz w:val="20"/>
            <w:szCs w:val="20"/>
          </w:rPr>
          <w:delText xml:space="preserve">insights into functional causation of nociplastic pain and how it is not one pain mechanism, but several inter-related processes. His research suggests systemic inflammation is the most common cause. </w:delText>
        </w:r>
      </w:del>
      <w:del w:id="303" w:author="Sean Gibbons" w:date="2023-09-01T03:52:00Z">
        <w:r w:rsidRPr="000218A7" w:rsidDel="0057210C">
          <w:rPr>
            <w:rFonts w:asciiTheme="majorHAnsi" w:hAnsiTheme="majorHAnsi"/>
            <w:color w:val="auto"/>
            <w:sz w:val="20"/>
            <w:szCs w:val="20"/>
          </w:rPr>
          <w:delText>He will then discuss the functional causes of system inflammation and the clinical reasoning of intervention strategies.</w:delText>
        </w:r>
      </w:del>
    </w:p>
    <w:p w14:paraId="5F8DC181" w14:textId="2807AAC3" w:rsidR="00223188" w:rsidRPr="000218A7" w:rsidRDefault="00223188" w:rsidP="000A75E0">
      <w:pPr>
        <w:pStyle w:val="Default"/>
        <w:spacing w:after="147"/>
        <w:rPr>
          <w:ins w:id="304" w:author="Sean Gibbons" w:date="2023-09-01T01:54:00Z"/>
          <w:rFonts w:asciiTheme="majorHAnsi" w:hAnsiTheme="majorHAnsi"/>
          <w:color w:val="auto"/>
          <w:sz w:val="20"/>
          <w:szCs w:val="20"/>
        </w:rPr>
      </w:pPr>
      <w:ins w:id="305" w:author="Susanne Becker" w:date="2023-08-24T11:56:00Z">
        <w:r w:rsidRPr="000218A7">
          <w:rPr>
            <w:rFonts w:asciiTheme="majorHAnsi" w:hAnsiTheme="majorHAnsi"/>
            <w:color w:val="auto"/>
            <w:sz w:val="20"/>
            <w:szCs w:val="20"/>
          </w:rPr>
          <w:t xml:space="preserve">Susanne Becker will present </w:t>
        </w:r>
      </w:ins>
      <w:ins w:id="306" w:author="Susanne Becker" w:date="2023-08-24T12:13:00Z">
        <w:r w:rsidR="007236C6" w:rsidRPr="000218A7">
          <w:rPr>
            <w:rFonts w:asciiTheme="majorHAnsi" w:hAnsiTheme="majorHAnsi"/>
            <w:color w:val="auto"/>
            <w:sz w:val="20"/>
            <w:szCs w:val="20"/>
          </w:rPr>
          <w:t>results on factors that can induce endogenous pain modulation in humans, focusing sp</w:t>
        </w:r>
      </w:ins>
      <w:ins w:id="307" w:author="Susanne Becker" w:date="2023-08-24T12:14:00Z">
        <w:r w:rsidR="007236C6" w:rsidRPr="000218A7">
          <w:rPr>
            <w:rFonts w:asciiTheme="majorHAnsi" w:hAnsiTheme="majorHAnsi"/>
            <w:color w:val="auto"/>
            <w:sz w:val="20"/>
            <w:szCs w:val="20"/>
          </w:rPr>
          <w:t>ecifically on the perception of reward,</w:t>
        </w:r>
      </w:ins>
      <w:ins w:id="308" w:author="Susanne Becker" w:date="2023-08-24T12:19:00Z">
        <w:r w:rsidR="007236C6" w:rsidRPr="000218A7">
          <w:rPr>
            <w:rFonts w:asciiTheme="majorHAnsi" w:hAnsiTheme="majorHAnsi"/>
            <w:color w:val="auto"/>
            <w:sz w:val="20"/>
            <w:szCs w:val="20"/>
          </w:rPr>
          <w:t xml:space="preserve"> and related</w:t>
        </w:r>
      </w:ins>
      <w:ins w:id="309" w:author="Susanne Becker" w:date="2023-08-24T12:14:00Z">
        <w:r w:rsidR="007236C6" w:rsidRPr="000218A7">
          <w:rPr>
            <w:rFonts w:asciiTheme="majorHAnsi" w:hAnsiTheme="majorHAnsi"/>
            <w:color w:val="auto"/>
            <w:sz w:val="20"/>
            <w:szCs w:val="20"/>
          </w:rPr>
          <w:t xml:space="preserve"> motivation and learning. </w:t>
        </w:r>
      </w:ins>
      <w:ins w:id="310" w:author="Susanne Becker" w:date="2023-08-24T12:21:00Z">
        <w:r w:rsidR="00726619" w:rsidRPr="000218A7">
          <w:rPr>
            <w:rFonts w:asciiTheme="majorHAnsi" w:hAnsiTheme="majorHAnsi"/>
            <w:color w:val="auto"/>
            <w:sz w:val="20"/>
            <w:szCs w:val="20"/>
          </w:rPr>
          <w:t>In particular, s</w:t>
        </w:r>
      </w:ins>
      <w:ins w:id="311" w:author="Susanne Becker" w:date="2023-08-24T12:15:00Z">
        <w:r w:rsidR="007236C6" w:rsidRPr="000218A7">
          <w:rPr>
            <w:rFonts w:asciiTheme="majorHAnsi" w:hAnsiTheme="majorHAnsi"/>
            <w:color w:val="auto"/>
            <w:sz w:val="20"/>
            <w:szCs w:val="20"/>
          </w:rPr>
          <w:t xml:space="preserve">he will present recent evidence highlighting the </w:t>
        </w:r>
      </w:ins>
      <w:ins w:id="312" w:author="Susanne Becker" w:date="2023-08-24T12:16:00Z">
        <w:r w:rsidR="007236C6" w:rsidRPr="000218A7">
          <w:rPr>
            <w:rFonts w:asciiTheme="majorHAnsi" w:hAnsiTheme="majorHAnsi"/>
            <w:color w:val="auto"/>
            <w:sz w:val="20"/>
            <w:szCs w:val="20"/>
          </w:rPr>
          <w:t xml:space="preserve">importance of these factors in the modulation of pain, including persistent pain. Recent research </w:t>
        </w:r>
      </w:ins>
      <w:ins w:id="313" w:author="Susanne Becker" w:date="2023-08-24T12:19:00Z">
        <w:r w:rsidR="007236C6" w:rsidRPr="000218A7">
          <w:rPr>
            <w:rFonts w:asciiTheme="majorHAnsi" w:hAnsiTheme="majorHAnsi"/>
            <w:color w:val="auto"/>
            <w:sz w:val="20"/>
            <w:szCs w:val="20"/>
          </w:rPr>
          <w:t>convincingly shows the relevance of reward pro</w:t>
        </w:r>
      </w:ins>
      <w:ins w:id="314" w:author="Susanne Becker" w:date="2023-08-24T12:20:00Z">
        <w:r w:rsidR="007236C6" w:rsidRPr="000218A7">
          <w:rPr>
            <w:rFonts w:asciiTheme="majorHAnsi" w:hAnsiTheme="majorHAnsi"/>
            <w:color w:val="auto"/>
            <w:sz w:val="20"/>
            <w:szCs w:val="20"/>
          </w:rPr>
          <w:t xml:space="preserve">cessing </w:t>
        </w:r>
        <w:r w:rsidR="00726619" w:rsidRPr="000218A7">
          <w:rPr>
            <w:rFonts w:asciiTheme="majorHAnsi" w:hAnsiTheme="majorHAnsi"/>
            <w:color w:val="auto"/>
            <w:sz w:val="20"/>
            <w:szCs w:val="20"/>
          </w:rPr>
          <w:t>as a pathogen</w:t>
        </w:r>
      </w:ins>
      <w:ins w:id="315" w:author="Susanne Becker" w:date="2023-08-24T12:21:00Z">
        <w:r w:rsidR="00726619" w:rsidRPr="000218A7">
          <w:rPr>
            <w:rFonts w:asciiTheme="majorHAnsi" w:hAnsiTheme="majorHAnsi"/>
            <w:color w:val="auto"/>
            <w:sz w:val="20"/>
            <w:szCs w:val="20"/>
          </w:rPr>
          <w:t>e</w:t>
        </w:r>
      </w:ins>
      <w:ins w:id="316" w:author="Susanne Becker" w:date="2023-08-24T12:20:00Z">
        <w:r w:rsidR="00726619" w:rsidRPr="000218A7">
          <w:rPr>
            <w:rFonts w:asciiTheme="majorHAnsi" w:hAnsiTheme="majorHAnsi"/>
            <w:color w:val="auto"/>
            <w:sz w:val="20"/>
            <w:szCs w:val="20"/>
          </w:rPr>
          <w:t xml:space="preserve">tic factor in chronic pain. This </w:t>
        </w:r>
        <w:r w:rsidR="00726619" w:rsidRPr="000218A7">
          <w:rPr>
            <w:rFonts w:asciiTheme="majorHAnsi" w:hAnsiTheme="majorHAnsi"/>
            <w:color w:val="auto"/>
            <w:sz w:val="20"/>
            <w:szCs w:val="20"/>
          </w:rPr>
          <w:lastRenderedPageBreak/>
          <w:t>presentation will discuss this evi</w:t>
        </w:r>
      </w:ins>
      <w:ins w:id="317" w:author="Susanne Becker" w:date="2023-08-24T12:21:00Z">
        <w:r w:rsidR="00726619" w:rsidRPr="000218A7">
          <w:rPr>
            <w:rFonts w:asciiTheme="majorHAnsi" w:hAnsiTheme="majorHAnsi"/>
            <w:color w:val="auto"/>
            <w:sz w:val="20"/>
            <w:szCs w:val="20"/>
          </w:rPr>
          <w:t>dence</w:t>
        </w:r>
      </w:ins>
      <w:ins w:id="318" w:author="Susanne Becker" w:date="2023-08-24T12:22:00Z">
        <w:r w:rsidR="00726619" w:rsidRPr="000218A7">
          <w:rPr>
            <w:rFonts w:asciiTheme="majorHAnsi" w:hAnsiTheme="majorHAnsi"/>
            <w:color w:val="auto"/>
            <w:sz w:val="20"/>
            <w:szCs w:val="20"/>
          </w:rPr>
          <w:t xml:space="preserve"> and link it to potential novel interv</w:t>
        </w:r>
      </w:ins>
      <w:ins w:id="319" w:author="Susanne Becker" w:date="2023-08-24T12:23:00Z">
        <w:r w:rsidR="00726619" w:rsidRPr="000218A7">
          <w:rPr>
            <w:rFonts w:asciiTheme="majorHAnsi" w:hAnsiTheme="majorHAnsi"/>
            <w:color w:val="auto"/>
            <w:sz w:val="20"/>
            <w:szCs w:val="20"/>
          </w:rPr>
          <w:t>ention</w:t>
        </w:r>
      </w:ins>
      <w:ins w:id="320" w:author="Susanne Becker" w:date="2023-08-24T12:22:00Z">
        <w:r w:rsidR="00726619" w:rsidRPr="000218A7">
          <w:rPr>
            <w:rFonts w:asciiTheme="majorHAnsi" w:hAnsiTheme="majorHAnsi"/>
            <w:color w:val="auto"/>
            <w:sz w:val="20"/>
            <w:szCs w:val="20"/>
          </w:rPr>
          <w:t xml:space="preserve"> strategies in pati</w:t>
        </w:r>
      </w:ins>
      <w:ins w:id="321" w:author="Susanne Becker" w:date="2023-08-24T12:23:00Z">
        <w:r w:rsidR="00726619" w:rsidRPr="000218A7">
          <w:rPr>
            <w:rFonts w:asciiTheme="majorHAnsi" w:hAnsiTheme="majorHAnsi"/>
            <w:color w:val="auto"/>
            <w:sz w:val="20"/>
            <w:szCs w:val="20"/>
          </w:rPr>
          <w:t>ents with chronic pain.</w:t>
        </w:r>
      </w:ins>
    </w:p>
    <w:p w14:paraId="78183A57" w14:textId="77777777" w:rsidR="00694A37" w:rsidRPr="000218A7" w:rsidRDefault="00694A37" w:rsidP="00694A37">
      <w:pPr>
        <w:pStyle w:val="Default"/>
        <w:spacing w:after="147"/>
        <w:rPr>
          <w:moveTo w:id="322" w:author="Sean Gibbons" w:date="2023-09-01T01:55:00Z"/>
          <w:rFonts w:asciiTheme="majorHAnsi" w:hAnsiTheme="majorHAnsi"/>
          <w:color w:val="auto"/>
          <w:sz w:val="20"/>
          <w:szCs w:val="20"/>
        </w:rPr>
      </w:pPr>
      <w:moveToRangeStart w:id="323" w:author="Sean Gibbons" w:date="2023-09-01T01:55:00Z" w:name="move144425717"/>
      <w:moveTo w:id="324" w:author="Sean Gibbons" w:date="2023-09-01T01:55:00Z">
        <w:r w:rsidRPr="000218A7">
          <w:rPr>
            <w:rFonts w:asciiTheme="majorHAnsi" w:hAnsiTheme="majorHAnsi"/>
            <w:color w:val="auto"/>
            <w:sz w:val="20"/>
            <w:szCs w:val="20"/>
          </w:rPr>
          <w:t xml:space="preserve">Ashley Smith will present an overview of the evidence investigating both conservative and medical options to modulate the clinical features of central sensitization in a variety of chronic pain disorders.  In particular, he will summarize his research investigating the role of nociception and its influence on various forms of endogenous analgesia.  This presentation will also cover testing paradigms of central sensitization, including temporal summation, conditioned pain modulation and exercise induced hypoalgesia.  Through a clinical reasoning framework, Ashley will provide a rationale for appropriately directing patient care, based on a patient’s pain modulation profile. </w:t>
        </w:r>
      </w:moveTo>
    </w:p>
    <w:moveToRangeEnd w:id="323"/>
    <w:p w14:paraId="6C71D400" w14:textId="7041B232" w:rsidR="00694A37" w:rsidRPr="000218A7" w:rsidDel="00694A37" w:rsidRDefault="00694A37" w:rsidP="000A75E0">
      <w:pPr>
        <w:pStyle w:val="Default"/>
        <w:spacing w:after="147"/>
        <w:rPr>
          <w:del w:id="325" w:author="Sean Gibbons" w:date="2023-09-01T01:55:00Z"/>
          <w:rFonts w:asciiTheme="majorHAnsi" w:hAnsiTheme="majorHAnsi"/>
          <w:color w:val="auto"/>
          <w:sz w:val="20"/>
          <w:szCs w:val="20"/>
        </w:rPr>
      </w:pPr>
    </w:p>
    <w:p w14:paraId="60237BDF" w14:textId="057D9D62" w:rsidR="00886210" w:rsidRPr="000218A7" w:rsidRDefault="00886210" w:rsidP="00886210">
      <w:pPr>
        <w:pStyle w:val="Default"/>
        <w:spacing w:after="147"/>
        <w:rPr>
          <w:rFonts w:asciiTheme="majorHAnsi" w:hAnsiTheme="majorHAnsi"/>
          <w:color w:val="auto"/>
          <w:sz w:val="20"/>
          <w:szCs w:val="20"/>
        </w:rPr>
      </w:pPr>
      <w:r w:rsidRPr="000218A7">
        <w:rPr>
          <w:rFonts w:asciiTheme="majorHAnsi" w:hAnsiTheme="majorHAnsi"/>
          <w:color w:val="auto"/>
          <w:sz w:val="20"/>
          <w:szCs w:val="20"/>
        </w:rPr>
        <w:t xml:space="preserve">In </w:t>
      </w:r>
      <w:r w:rsidR="00106A76" w:rsidRPr="000218A7">
        <w:rPr>
          <w:rFonts w:asciiTheme="majorHAnsi" w:hAnsiTheme="majorHAnsi"/>
          <w:color w:val="auto"/>
          <w:sz w:val="20"/>
          <w:szCs w:val="20"/>
        </w:rPr>
        <w:t xml:space="preserve">the </w:t>
      </w:r>
      <w:r w:rsidRPr="000218A7">
        <w:rPr>
          <w:rFonts w:asciiTheme="majorHAnsi" w:hAnsiTheme="majorHAnsi"/>
          <w:color w:val="auto"/>
          <w:sz w:val="20"/>
          <w:szCs w:val="20"/>
        </w:rPr>
        <w:t xml:space="preserve">following </w:t>
      </w:r>
      <w:r w:rsidR="00855C44" w:rsidRPr="000218A7">
        <w:rPr>
          <w:rFonts w:asciiTheme="majorHAnsi" w:hAnsiTheme="majorHAnsi"/>
          <w:color w:val="auto"/>
          <w:sz w:val="20"/>
          <w:szCs w:val="20"/>
        </w:rPr>
        <w:t>discussion,</w:t>
      </w:r>
      <w:r w:rsidRPr="000218A7">
        <w:rPr>
          <w:rFonts w:asciiTheme="majorHAnsi" w:hAnsiTheme="majorHAnsi"/>
          <w:color w:val="auto"/>
          <w:sz w:val="20"/>
          <w:szCs w:val="20"/>
        </w:rPr>
        <w:t xml:space="preserve"> the presenters together answer questions from the audience in a panel discussion format.</w:t>
      </w:r>
    </w:p>
    <w:p w14:paraId="4F10838D" w14:textId="77777777" w:rsidR="006002F7" w:rsidRPr="000218A7" w:rsidRDefault="50D249C6" w:rsidP="00496E73">
      <w:pPr>
        <w:pStyle w:val="Default"/>
        <w:spacing w:after="147"/>
        <w:rPr>
          <w:rFonts w:asciiTheme="majorHAnsi" w:hAnsiTheme="majorHAnsi"/>
          <w:b/>
          <w:color w:val="auto"/>
          <w:sz w:val="20"/>
          <w:szCs w:val="20"/>
        </w:rPr>
      </w:pPr>
      <w:r w:rsidRPr="000218A7">
        <w:rPr>
          <w:rFonts w:asciiTheme="majorHAnsi" w:hAnsiTheme="majorHAnsi"/>
          <w:b/>
          <w:bCs/>
          <w:color w:val="auto"/>
          <w:sz w:val="20"/>
          <w:szCs w:val="20"/>
        </w:rPr>
        <w:t xml:space="preserve">Implications/conclusions </w:t>
      </w:r>
    </w:p>
    <w:p w14:paraId="0FDF6B4B" w14:textId="74A89FE4" w:rsidR="001D3DC4" w:rsidRPr="000218A7" w:rsidRDefault="00694A37" w:rsidP="00AC5CC0">
      <w:pPr>
        <w:pStyle w:val="Default"/>
        <w:rPr>
          <w:rFonts w:asciiTheme="majorHAnsi" w:hAnsiTheme="majorHAnsi"/>
          <w:sz w:val="20"/>
          <w:szCs w:val="20"/>
        </w:rPr>
      </w:pPr>
      <w:ins w:id="326" w:author="Sean Gibbons" w:date="2023-09-01T01:53:00Z">
        <w:r w:rsidRPr="000218A7">
          <w:rPr>
            <w:rFonts w:asciiTheme="majorHAnsi" w:hAnsiTheme="majorHAnsi"/>
            <w:sz w:val="20"/>
            <w:szCs w:val="20"/>
            <w:rPrChange w:id="327" w:author="Sean Gibbons" w:date="2023-09-01T04:11:00Z">
              <w:rPr>
                <w:rFonts w:asciiTheme="majorHAnsi" w:hAnsiTheme="majorHAnsi"/>
                <w:sz w:val="20"/>
                <w:szCs w:val="20"/>
                <w:highlight w:val="yellow"/>
              </w:rPr>
            </w:rPrChange>
          </w:rPr>
          <w:t>Persistent pain i</w:t>
        </w:r>
      </w:ins>
      <w:ins w:id="328" w:author="Sean Gibbons" w:date="2023-09-01T04:03:00Z">
        <w:r w:rsidR="00780C14" w:rsidRPr="000218A7">
          <w:rPr>
            <w:rFonts w:asciiTheme="majorHAnsi" w:hAnsiTheme="majorHAnsi"/>
            <w:sz w:val="20"/>
            <w:szCs w:val="20"/>
            <w:rPrChange w:id="329" w:author="Sean Gibbons" w:date="2023-09-01T04:11:00Z">
              <w:rPr>
                <w:rFonts w:asciiTheme="majorHAnsi" w:hAnsiTheme="majorHAnsi"/>
                <w:sz w:val="20"/>
                <w:szCs w:val="20"/>
                <w:highlight w:val="yellow"/>
              </w:rPr>
            </w:rPrChange>
          </w:rPr>
          <w:t xml:space="preserve">nvolves multiple mechanisms. </w:t>
        </w:r>
      </w:ins>
      <w:del w:id="330" w:author="Sean Gibbons" w:date="2023-09-01T04:03:00Z">
        <w:r w:rsidR="50D249C6" w:rsidRPr="000218A7" w:rsidDel="00780C14">
          <w:rPr>
            <w:rFonts w:asciiTheme="majorHAnsi" w:hAnsiTheme="majorHAnsi"/>
            <w:sz w:val="20"/>
            <w:szCs w:val="20"/>
          </w:rPr>
          <w:delText xml:space="preserve">Nociplastic pain </w:delText>
        </w:r>
        <w:r w:rsidR="00855C44" w:rsidRPr="000218A7" w:rsidDel="00780C14">
          <w:rPr>
            <w:rFonts w:asciiTheme="majorHAnsi" w:hAnsiTheme="majorHAnsi"/>
            <w:sz w:val="20"/>
            <w:szCs w:val="20"/>
          </w:rPr>
          <w:delText xml:space="preserve">is a descriptor that is likely to fit many patients with pain who visit a physiotherapist. </w:delText>
        </w:r>
      </w:del>
      <w:r w:rsidR="00855C44" w:rsidRPr="000218A7">
        <w:rPr>
          <w:rFonts w:asciiTheme="majorHAnsi" w:hAnsiTheme="majorHAnsi"/>
          <w:sz w:val="20"/>
          <w:szCs w:val="20"/>
        </w:rPr>
        <w:t xml:space="preserve">By understanding </w:t>
      </w:r>
      <w:ins w:id="331" w:author="Sean Gibbons" w:date="2023-09-01T04:04:00Z">
        <w:r w:rsidR="00780C14" w:rsidRPr="000218A7">
          <w:rPr>
            <w:rFonts w:asciiTheme="majorHAnsi" w:hAnsiTheme="majorHAnsi"/>
            <w:sz w:val="20"/>
            <w:szCs w:val="20"/>
            <w:rPrChange w:id="332" w:author="Sean Gibbons" w:date="2023-09-01T04:11:00Z">
              <w:rPr>
                <w:rFonts w:asciiTheme="majorHAnsi" w:hAnsiTheme="majorHAnsi"/>
                <w:sz w:val="20"/>
                <w:szCs w:val="20"/>
                <w:highlight w:val="yellow"/>
              </w:rPr>
            </w:rPrChange>
          </w:rPr>
          <w:t xml:space="preserve">the </w:t>
        </w:r>
      </w:ins>
      <w:del w:id="333" w:author="Sean Gibbons" w:date="2023-09-01T04:04:00Z">
        <w:r w:rsidR="001C4F02" w:rsidRPr="000218A7" w:rsidDel="00780C14">
          <w:rPr>
            <w:rFonts w:asciiTheme="majorHAnsi" w:hAnsiTheme="majorHAnsi"/>
            <w:sz w:val="20"/>
            <w:szCs w:val="20"/>
          </w:rPr>
          <w:delText xml:space="preserve">pain </w:delText>
        </w:r>
      </w:del>
      <w:r w:rsidR="001C4F02" w:rsidRPr="000218A7">
        <w:rPr>
          <w:rFonts w:asciiTheme="majorHAnsi" w:hAnsiTheme="majorHAnsi"/>
          <w:sz w:val="20"/>
          <w:szCs w:val="20"/>
        </w:rPr>
        <w:t>mechanisms</w:t>
      </w:r>
      <w:ins w:id="334" w:author="Sean Gibbons" w:date="2023-09-01T04:04:00Z">
        <w:r w:rsidR="00780C14" w:rsidRPr="000218A7">
          <w:rPr>
            <w:rFonts w:asciiTheme="majorHAnsi" w:hAnsiTheme="majorHAnsi"/>
            <w:sz w:val="20"/>
            <w:szCs w:val="20"/>
            <w:rPrChange w:id="335" w:author="Sean Gibbons" w:date="2023-09-01T04:11:00Z">
              <w:rPr>
                <w:rFonts w:asciiTheme="majorHAnsi" w:hAnsiTheme="majorHAnsi"/>
                <w:sz w:val="20"/>
                <w:szCs w:val="20"/>
                <w:highlight w:val="yellow"/>
              </w:rPr>
            </w:rPrChange>
          </w:rPr>
          <w:t xml:space="preserve"> contributing to the persistent pain</w:t>
        </w:r>
      </w:ins>
      <w:del w:id="336" w:author="Sean Gibbons" w:date="2023-09-01T04:03:00Z">
        <w:r w:rsidR="001C4F02" w:rsidRPr="000218A7" w:rsidDel="00780C14">
          <w:rPr>
            <w:rFonts w:asciiTheme="majorHAnsi" w:hAnsiTheme="majorHAnsi"/>
            <w:sz w:val="20"/>
            <w:szCs w:val="20"/>
          </w:rPr>
          <w:delText xml:space="preserve"> (descriptors and physiological)</w:delText>
        </w:r>
      </w:del>
      <w:r w:rsidR="001C4F02" w:rsidRPr="000218A7">
        <w:rPr>
          <w:rFonts w:asciiTheme="majorHAnsi" w:hAnsiTheme="majorHAnsi"/>
          <w:sz w:val="20"/>
          <w:szCs w:val="20"/>
        </w:rPr>
        <w:t xml:space="preserve">, physiotherapist could </w:t>
      </w:r>
      <w:proofErr w:type="spellStart"/>
      <w:r w:rsidR="001C4F02" w:rsidRPr="000218A7">
        <w:rPr>
          <w:rFonts w:asciiTheme="majorHAnsi" w:hAnsiTheme="majorHAnsi"/>
          <w:sz w:val="20"/>
          <w:szCs w:val="20"/>
        </w:rPr>
        <w:t>optimise</w:t>
      </w:r>
      <w:proofErr w:type="spellEnd"/>
      <w:r w:rsidR="001C4F02" w:rsidRPr="000218A7">
        <w:rPr>
          <w:rFonts w:asciiTheme="majorHAnsi" w:hAnsiTheme="majorHAnsi"/>
          <w:sz w:val="20"/>
          <w:szCs w:val="20"/>
        </w:rPr>
        <w:t xml:space="preserve"> </w:t>
      </w:r>
      <w:del w:id="337" w:author="Sean Gibbons" w:date="2023-09-01T04:04:00Z">
        <w:r w:rsidR="50D249C6" w:rsidRPr="000218A7" w:rsidDel="00780C14">
          <w:rPr>
            <w:rFonts w:asciiTheme="majorHAnsi" w:hAnsiTheme="majorHAnsi"/>
            <w:sz w:val="20"/>
            <w:szCs w:val="20"/>
          </w:rPr>
          <w:delText xml:space="preserve">manual </w:delText>
        </w:r>
      </w:del>
      <w:r w:rsidR="50D249C6" w:rsidRPr="000218A7">
        <w:rPr>
          <w:rFonts w:asciiTheme="majorHAnsi" w:hAnsiTheme="majorHAnsi"/>
          <w:sz w:val="20"/>
          <w:szCs w:val="20"/>
        </w:rPr>
        <w:t xml:space="preserve">treatment </w:t>
      </w:r>
      <w:ins w:id="338" w:author="Sean Gibbons" w:date="2023-09-01T04:04:00Z">
        <w:r w:rsidR="00780C14" w:rsidRPr="000218A7">
          <w:rPr>
            <w:rFonts w:asciiTheme="majorHAnsi" w:hAnsiTheme="majorHAnsi"/>
            <w:sz w:val="20"/>
            <w:szCs w:val="20"/>
            <w:rPrChange w:id="339" w:author="Sean Gibbons" w:date="2023-09-01T04:11:00Z">
              <w:rPr>
                <w:rFonts w:asciiTheme="majorHAnsi" w:hAnsiTheme="majorHAnsi"/>
                <w:sz w:val="20"/>
                <w:szCs w:val="20"/>
                <w:highlight w:val="yellow"/>
              </w:rPr>
            </w:rPrChange>
          </w:rPr>
          <w:t xml:space="preserve">(e.g., lifestyle, </w:t>
        </w:r>
      </w:ins>
      <w:ins w:id="340" w:author="Sean Gibbons" w:date="2023-09-01T04:05:00Z">
        <w:r w:rsidR="00780C14" w:rsidRPr="000218A7">
          <w:rPr>
            <w:rFonts w:asciiTheme="majorHAnsi" w:hAnsiTheme="majorHAnsi"/>
            <w:sz w:val="20"/>
            <w:szCs w:val="20"/>
            <w:rPrChange w:id="341" w:author="Sean Gibbons" w:date="2023-09-01T04:11:00Z">
              <w:rPr>
                <w:rFonts w:asciiTheme="majorHAnsi" w:hAnsiTheme="majorHAnsi"/>
                <w:sz w:val="20"/>
                <w:szCs w:val="20"/>
                <w:highlight w:val="yellow"/>
              </w:rPr>
            </w:rPrChange>
          </w:rPr>
          <w:t xml:space="preserve">manual therapy, therapeutic exercise, behavioral, education) </w:t>
        </w:r>
      </w:ins>
      <w:r w:rsidR="50D249C6" w:rsidRPr="000218A7">
        <w:rPr>
          <w:rFonts w:asciiTheme="majorHAnsi" w:hAnsiTheme="majorHAnsi"/>
          <w:sz w:val="20"/>
          <w:szCs w:val="20"/>
        </w:rPr>
        <w:t xml:space="preserve">and prognosis in various pain conditions.  Effective recognition of the factors associated with this clinical presentation and the options available to modulate such allows physiotherapists to assist patients’ recovery trajectories. </w:t>
      </w:r>
    </w:p>
    <w:p w14:paraId="415FD5CA" w14:textId="77777777" w:rsidR="001D3DC4" w:rsidRDefault="001D3DC4" w:rsidP="00AC5CC0">
      <w:pPr>
        <w:pStyle w:val="Default"/>
        <w:rPr>
          <w:rFonts w:asciiTheme="majorHAnsi" w:hAnsiTheme="majorHAnsi"/>
          <w:sz w:val="20"/>
          <w:szCs w:val="20"/>
        </w:rPr>
      </w:pPr>
    </w:p>
    <w:p w14:paraId="227CF356" w14:textId="0923E6F4" w:rsidR="00AC5CC0" w:rsidRPr="00106A76" w:rsidRDefault="00AC5CC0" w:rsidP="00AC5CC0">
      <w:pPr>
        <w:pStyle w:val="Default"/>
        <w:rPr>
          <w:rFonts w:asciiTheme="majorHAnsi" w:hAnsiTheme="majorHAnsi"/>
          <w:b/>
          <w:color w:val="auto"/>
          <w:sz w:val="20"/>
          <w:szCs w:val="20"/>
        </w:rPr>
      </w:pPr>
      <w:r w:rsidRPr="00106A76">
        <w:rPr>
          <w:rFonts w:asciiTheme="majorHAnsi" w:hAnsiTheme="majorHAnsi"/>
          <w:b/>
          <w:color w:val="auto"/>
          <w:sz w:val="20"/>
          <w:szCs w:val="20"/>
        </w:rPr>
        <w:t xml:space="preserve">10. Funding acknowledgments </w:t>
      </w:r>
    </w:p>
    <w:p w14:paraId="6537F28F" w14:textId="77777777" w:rsidR="005836FF" w:rsidRPr="00DF6157" w:rsidRDefault="005836FF" w:rsidP="00AC5CC0">
      <w:pPr>
        <w:pStyle w:val="Default"/>
        <w:rPr>
          <w:rFonts w:asciiTheme="majorHAnsi" w:hAnsiTheme="majorHAnsi"/>
          <w:color w:val="auto"/>
          <w:sz w:val="20"/>
          <w:szCs w:val="20"/>
        </w:rPr>
      </w:pPr>
    </w:p>
    <w:p w14:paraId="6DFB9E20" w14:textId="61834963" w:rsidR="003B4813" w:rsidRPr="00DF6157" w:rsidRDefault="00780C14" w:rsidP="00DF6157">
      <w:pPr>
        <w:pStyle w:val="Default"/>
        <w:rPr>
          <w:rFonts w:asciiTheme="majorHAnsi" w:hAnsiTheme="majorHAnsi"/>
          <w:color w:val="auto"/>
        </w:rPr>
      </w:pPr>
      <w:ins w:id="342" w:author="Sean Gibbons" w:date="2023-09-01T04:02:00Z">
        <w:r>
          <w:rPr>
            <w:rFonts w:asciiTheme="majorHAnsi" w:hAnsiTheme="majorHAnsi"/>
            <w:color w:val="auto"/>
          </w:rPr>
          <w:t>no</w:t>
        </w:r>
      </w:ins>
      <w:ins w:id="343" w:author="Sean Gibbons" w:date="2023-09-01T04:03:00Z">
        <w:r>
          <w:rPr>
            <w:rFonts w:asciiTheme="majorHAnsi" w:hAnsiTheme="majorHAnsi"/>
            <w:color w:val="auto"/>
          </w:rPr>
          <w:t>ne</w:t>
        </w:r>
      </w:ins>
    </w:p>
    <w:sectPr w:rsidR="003B4813" w:rsidRPr="00DF6157" w:rsidSect="002C27A2">
      <w:pgSz w:w="11907" w:h="16839" w:code="9"/>
      <w:pgMar w:top="1207" w:right="1104" w:bottom="1419" w:left="1284" w:header="72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6" w:author="Susanne Becker" w:date="2023-08-24T11:31:00Z" w:initials="SB">
    <w:p w14:paraId="28691E8F" w14:textId="34BCCA43" w:rsidR="00351662" w:rsidRDefault="00351662">
      <w:pPr>
        <w:pStyle w:val="CommentText"/>
      </w:pPr>
      <w:r>
        <w:rPr>
          <w:rStyle w:val="CommentReference"/>
        </w:rPr>
        <w:annotationRef/>
      </w:r>
      <w:r>
        <w:t>We not differentiate types of professorships like associate/full etc in Germany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691E8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1BE1B" w16cex:dateUtc="2023-08-24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691E8F" w16cid:durableId="2891BE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532B"/>
    <w:multiLevelType w:val="hybridMultilevel"/>
    <w:tmpl w:val="4A6CA7D0"/>
    <w:lvl w:ilvl="0" w:tplc="4BF6A898">
      <w:start w:val="2"/>
      <w:numFmt w:val="decimal"/>
      <w:lvlText w:val="%1."/>
      <w:lvlJc w:val="left"/>
      <w:pPr>
        <w:ind w:left="720" w:hanging="360"/>
      </w:pPr>
    </w:lvl>
    <w:lvl w:ilvl="1" w:tplc="7B2EF700">
      <w:start w:val="1"/>
      <w:numFmt w:val="lowerLetter"/>
      <w:lvlText w:val="%2."/>
      <w:lvlJc w:val="left"/>
      <w:pPr>
        <w:ind w:left="1440" w:hanging="360"/>
      </w:pPr>
    </w:lvl>
    <w:lvl w:ilvl="2" w:tplc="7F7AEE5E">
      <w:start w:val="1"/>
      <w:numFmt w:val="lowerRoman"/>
      <w:lvlText w:val="%3."/>
      <w:lvlJc w:val="right"/>
      <w:pPr>
        <w:ind w:left="2160" w:hanging="180"/>
      </w:pPr>
    </w:lvl>
    <w:lvl w:ilvl="3" w:tplc="461048CE">
      <w:start w:val="1"/>
      <w:numFmt w:val="decimal"/>
      <w:lvlText w:val="%4."/>
      <w:lvlJc w:val="left"/>
      <w:pPr>
        <w:ind w:left="2880" w:hanging="360"/>
      </w:pPr>
    </w:lvl>
    <w:lvl w:ilvl="4" w:tplc="564E6044">
      <w:start w:val="1"/>
      <w:numFmt w:val="lowerLetter"/>
      <w:lvlText w:val="%5."/>
      <w:lvlJc w:val="left"/>
      <w:pPr>
        <w:ind w:left="3600" w:hanging="360"/>
      </w:pPr>
    </w:lvl>
    <w:lvl w:ilvl="5" w:tplc="73B2DDFE">
      <w:start w:val="1"/>
      <w:numFmt w:val="lowerRoman"/>
      <w:lvlText w:val="%6."/>
      <w:lvlJc w:val="right"/>
      <w:pPr>
        <w:ind w:left="4320" w:hanging="180"/>
      </w:pPr>
    </w:lvl>
    <w:lvl w:ilvl="6" w:tplc="EECA72F4">
      <w:start w:val="1"/>
      <w:numFmt w:val="decimal"/>
      <w:lvlText w:val="%7."/>
      <w:lvlJc w:val="left"/>
      <w:pPr>
        <w:ind w:left="5040" w:hanging="360"/>
      </w:pPr>
    </w:lvl>
    <w:lvl w:ilvl="7" w:tplc="9042CB82">
      <w:start w:val="1"/>
      <w:numFmt w:val="lowerLetter"/>
      <w:lvlText w:val="%8."/>
      <w:lvlJc w:val="left"/>
      <w:pPr>
        <w:ind w:left="5760" w:hanging="360"/>
      </w:pPr>
    </w:lvl>
    <w:lvl w:ilvl="8" w:tplc="B58C5528">
      <w:start w:val="1"/>
      <w:numFmt w:val="lowerRoman"/>
      <w:lvlText w:val="%9."/>
      <w:lvlJc w:val="right"/>
      <w:pPr>
        <w:ind w:left="6480" w:hanging="180"/>
      </w:pPr>
    </w:lvl>
  </w:abstractNum>
  <w:abstractNum w:abstractNumId="1" w15:restartNumberingAfterBreak="0">
    <w:nsid w:val="0E672D62"/>
    <w:multiLevelType w:val="hybridMultilevel"/>
    <w:tmpl w:val="721AAC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4E54D3C"/>
    <w:multiLevelType w:val="multilevel"/>
    <w:tmpl w:val="578A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314610"/>
    <w:multiLevelType w:val="hybridMultilevel"/>
    <w:tmpl w:val="5350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1A4E3F"/>
    <w:multiLevelType w:val="hybridMultilevel"/>
    <w:tmpl w:val="64CC48EE"/>
    <w:lvl w:ilvl="0" w:tplc="5E541602">
      <w:start w:val="1"/>
      <w:numFmt w:val="decimal"/>
      <w:lvlText w:val="%1."/>
      <w:lvlJc w:val="left"/>
      <w:pPr>
        <w:ind w:left="720" w:hanging="360"/>
      </w:pPr>
    </w:lvl>
    <w:lvl w:ilvl="1" w:tplc="9AEAA3E8">
      <w:start w:val="1"/>
      <w:numFmt w:val="lowerLetter"/>
      <w:lvlText w:val="%2."/>
      <w:lvlJc w:val="left"/>
      <w:pPr>
        <w:ind w:left="1440" w:hanging="360"/>
      </w:pPr>
    </w:lvl>
    <w:lvl w:ilvl="2" w:tplc="99DE4BB2">
      <w:start w:val="1"/>
      <w:numFmt w:val="lowerRoman"/>
      <w:lvlText w:val="%3."/>
      <w:lvlJc w:val="right"/>
      <w:pPr>
        <w:ind w:left="2160" w:hanging="180"/>
      </w:pPr>
    </w:lvl>
    <w:lvl w:ilvl="3" w:tplc="5F5CE57E">
      <w:start w:val="1"/>
      <w:numFmt w:val="decimal"/>
      <w:lvlText w:val="%4."/>
      <w:lvlJc w:val="left"/>
      <w:pPr>
        <w:ind w:left="2880" w:hanging="360"/>
      </w:pPr>
    </w:lvl>
    <w:lvl w:ilvl="4" w:tplc="B3742040">
      <w:start w:val="1"/>
      <w:numFmt w:val="lowerLetter"/>
      <w:lvlText w:val="%5."/>
      <w:lvlJc w:val="left"/>
      <w:pPr>
        <w:ind w:left="3600" w:hanging="360"/>
      </w:pPr>
    </w:lvl>
    <w:lvl w:ilvl="5" w:tplc="7B62DC8A">
      <w:start w:val="1"/>
      <w:numFmt w:val="lowerRoman"/>
      <w:lvlText w:val="%6."/>
      <w:lvlJc w:val="right"/>
      <w:pPr>
        <w:ind w:left="4320" w:hanging="180"/>
      </w:pPr>
    </w:lvl>
    <w:lvl w:ilvl="6" w:tplc="5546D534">
      <w:start w:val="1"/>
      <w:numFmt w:val="decimal"/>
      <w:lvlText w:val="%7."/>
      <w:lvlJc w:val="left"/>
      <w:pPr>
        <w:ind w:left="5040" w:hanging="360"/>
      </w:pPr>
    </w:lvl>
    <w:lvl w:ilvl="7" w:tplc="D9901CC0">
      <w:start w:val="1"/>
      <w:numFmt w:val="lowerLetter"/>
      <w:lvlText w:val="%8."/>
      <w:lvlJc w:val="left"/>
      <w:pPr>
        <w:ind w:left="5760" w:hanging="360"/>
      </w:pPr>
    </w:lvl>
    <w:lvl w:ilvl="8" w:tplc="52D0657E">
      <w:start w:val="1"/>
      <w:numFmt w:val="lowerRoman"/>
      <w:lvlText w:val="%9."/>
      <w:lvlJc w:val="right"/>
      <w:pPr>
        <w:ind w:left="6480" w:hanging="180"/>
      </w:pPr>
    </w:lvl>
  </w:abstractNum>
  <w:abstractNum w:abstractNumId="5" w15:restartNumberingAfterBreak="0">
    <w:nsid w:val="37DE6F85"/>
    <w:multiLevelType w:val="hybridMultilevel"/>
    <w:tmpl w:val="88E2D7FA"/>
    <w:lvl w:ilvl="0" w:tplc="11401300">
      <w:start w:val="3"/>
      <w:numFmt w:val="decimal"/>
      <w:lvlText w:val="%1."/>
      <w:lvlJc w:val="left"/>
      <w:pPr>
        <w:ind w:left="720" w:hanging="360"/>
      </w:pPr>
    </w:lvl>
    <w:lvl w:ilvl="1" w:tplc="4C667DA0">
      <w:start w:val="1"/>
      <w:numFmt w:val="lowerLetter"/>
      <w:lvlText w:val="%2."/>
      <w:lvlJc w:val="left"/>
      <w:pPr>
        <w:ind w:left="1440" w:hanging="360"/>
      </w:pPr>
    </w:lvl>
    <w:lvl w:ilvl="2" w:tplc="ED62607E">
      <w:start w:val="1"/>
      <w:numFmt w:val="lowerRoman"/>
      <w:lvlText w:val="%3."/>
      <w:lvlJc w:val="right"/>
      <w:pPr>
        <w:ind w:left="2160" w:hanging="180"/>
      </w:pPr>
    </w:lvl>
    <w:lvl w:ilvl="3" w:tplc="272AFA4A">
      <w:start w:val="1"/>
      <w:numFmt w:val="decimal"/>
      <w:lvlText w:val="%4."/>
      <w:lvlJc w:val="left"/>
      <w:pPr>
        <w:ind w:left="2880" w:hanging="360"/>
      </w:pPr>
    </w:lvl>
    <w:lvl w:ilvl="4" w:tplc="9E56BE3A">
      <w:start w:val="1"/>
      <w:numFmt w:val="lowerLetter"/>
      <w:lvlText w:val="%5."/>
      <w:lvlJc w:val="left"/>
      <w:pPr>
        <w:ind w:left="3600" w:hanging="360"/>
      </w:pPr>
    </w:lvl>
    <w:lvl w:ilvl="5" w:tplc="26A01406">
      <w:start w:val="1"/>
      <w:numFmt w:val="lowerRoman"/>
      <w:lvlText w:val="%6."/>
      <w:lvlJc w:val="right"/>
      <w:pPr>
        <w:ind w:left="4320" w:hanging="180"/>
      </w:pPr>
    </w:lvl>
    <w:lvl w:ilvl="6" w:tplc="759A0CBC">
      <w:start w:val="1"/>
      <w:numFmt w:val="decimal"/>
      <w:lvlText w:val="%7."/>
      <w:lvlJc w:val="left"/>
      <w:pPr>
        <w:ind w:left="5040" w:hanging="360"/>
      </w:pPr>
    </w:lvl>
    <w:lvl w:ilvl="7" w:tplc="F962B06A">
      <w:start w:val="1"/>
      <w:numFmt w:val="lowerLetter"/>
      <w:lvlText w:val="%8."/>
      <w:lvlJc w:val="left"/>
      <w:pPr>
        <w:ind w:left="5760" w:hanging="360"/>
      </w:pPr>
    </w:lvl>
    <w:lvl w:ilvl="8" w:tplc="58C859C6">
      <w:start w:val="1"/>
      <w:numFmt w:val="lowerRoman"/>
      <w:lvlText w:val="%9."/>
      <w:lvlJc w:val="right"/>
      <w:pPr>
        <w:ind w:left="6480" w:hanging="180"/>
      </w:pPr>
    </w:lvl>
  </w:abstractNum>
  <w:abstractNum w:abstractNumId="6" w15:restartNumberingAfterBreak="0">
    <w:nsid w:val="5012046D"/>
    <w:multiLevelType w:val="multilevel"/>
    <w:tmpl w:val="EDD25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1549D3"/>
    <w:multiLevelType w:val="multilevel"/>
    <w:tmpl w:val="C71C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5751837">
    <w:abstractNumId w:val="5"/>
  </w:num>
  <w:num w:numId="2" w16cid:durableId="990645009">
    <w:abstractNumId w:val="0"/>
  </w:num>
  <w:num w:numId="3" w16cid:durableId="999698732">
    <w:abstractNumId w:val="4"/>
  </w:num>
  <w:num w:numId="4" w16cid:durableId="1530558173">
    <w:abstractNumId w:val="3"/>
  </w:num>
  <w:num w:numId="5" w16cid:durableId="1892108862">
    <w:abstractNumId w:val="1"/>
  </w:num>
  <w:num w:numId="6" w16cid:durableId="1185560727">
    <w:abstractNumId w:val="7"/>
  </w:num>
  <w:num w:numId="7" w16cid:durableId="1209489218">
    <w:abstractNumId w:val="6"/>
  </w:num>
  <w:num w:numId="8" w16cid:durableId="737437597">
    <w:abstractNumId w:val="2"/>
  </w:num>
  <w:num w:numId="9" w16cid:durableId="95363876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an Gibbons">
    <w15:presenceInfo w15:providerId="Windows Live" w15:userId="15fa21e760fea4c3"/>
  </w15:person>
  <w15:person w15:author="Susanne Becker">
    <w15:presenceInfo w15:providerId="Windows Live" w15:userId="e8acbd119ac5c4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trackRevisions/>
  <w:defaultTabStop w:val="720"/>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CC0"/>
    <w:rsid w:val="000127A2"/>
    <w:rsid w:val="00013DCB"/>
    <w:rsid w:val="000218A7"/>
    <w:rsid w:val="0002486C"/>
    <w:rsid w:val="000336A6"/>
    <w:rsid w:val="00070263"/>
    <w:rsid w:val="00081E38"/>
    <w:rsid w:val="0008729C"/>
    <w:rsid w:val="000A488D"/>
    <w:rsid w:val="000A75E0"/>
    <w:rsid w:val="000F2D2D"/>
    <w:rsid w:val="00106A76"/>
    <w:rsid w:val="00113897"/>
    <w:rsid w:val="0011731D"/>
    <w:rsid w:val="001229CB"/>
    <w:rsid w:val="00145482"/>
    <w:rsid w:val="00146943"/>
    <w:rsid w:val="0015613A"/>
    <w:rsid w:val="001665BB"/>
    <w:rsid w:val="00173C71"/>
    <w:rsid w:val="00185912"/>
    <w:rsid w:val="001878CA"/>
    <w:rsid w:val="001B0F14"/>
    <w:rsid w:val="001B22F5"/>
    <w:rsid w:val="001C4F02"/>
    <w:rsid w:val="001D3DC4"/>
    <w:rsid w:val="001E0D58"/>
    <w:rsid w:val="001E2189"/>
    <w:rsid w:val="001E313D"/>
    <w:rsid w:val="001E323A"/>
    <w:rsid w:val="001E7927"/>
    <w:rsid w:val="001F72F5"/>
    <w:rsid w:val="0020228B"/>
    <w:rsid w:val="002045DA"/>
    <w:rsid w:val="002174FB"/>
    <w:rsid w:val="00223188"/>
    <w:rsid w:val="00225E35"/>
    <w:rsid w:val="00232797"/>
    <w:rsid w:val="00245D92"/>
    <w:rsid w:val="00245E9E"/>
    <w:rsid w:val="00281D74"/>
    <w:rsid w:val="00293E4F"/>
    <w:rsid w:val="002C27A2"/>
    <w:rsid w:val="00300DFE"/>
    <w:rsid w:val="00321AE9"/>
    <w:rsid w:val="00347F89"/>
    <w:rsid w:val="00351662"/>
    <w:rsid w:val="00354A1C"/>
    <w:rsid w:val="00374926"/>
    <w:rsid w:val="0037787E"/>
    <w:rsid w:val="003B4813"/>
    <w:rsid w:val="003C0567"/>
    <w:rsid w:val="003D3331"/>
    <w:rsid w:val="003E5E4A"/>
    <w:rsid w:val="003E680C"/>
    <w:rsid w:val="00404927"/>
    <w:rsid w:val="0041568F"/>
    <w:rsid w:val="00420ECE"/>
    <w:rsid w:val="00433BDF"/>
    <w:rsid w:val="00461224"/>
    <w:rsid w:val="00465BA0"/>
    <w:rsid w:val="00474EA7"/>
    <w:rsid w:val="004907F4"/>
    <w:rsid w:val="00496E73"/>
    <w:rsid w:val="004D0C86"/>
    <w:rsid w:val="004E266C"/>
    <w:rsid w:val="004E7CEA"/>
    <w:rsid w:val="00501925"/>
    <w:rsid w:val="00505660"/>
    <w:rsid w:val="00507853"/>
    <w:rsid w:val="0051089E"/>
    <w:rsid w:val="00565D42"/>
    <w:rsid w:val="0057210C"/>
    <w:rsid w:val="005772C2"/>
    <w:rsid w:val="005836FF"/>
    <w:rsid w:val="00592844"/>
    <w:rsid w:val="005B3852"/>
    <w:rsid w:val="005C1D6D"/>
    <w:rsid w:val="005C25CC"/>
    <w:rsid w:val="005C3F39"/>
    <w:rsid w:val="005F78FE"/>
    <w:rsid w:val="006002F7"/>
    <w:rsid w:val="00600AB4"/>
    <w:rsid w:val="00616375"/>
    <w:rsid w:val="00625608"/>
    <w:rsid w:val="00644A2E"/>
    <w:rsid w:val="00694A37"/>
    <w:rsid w:val="00695C2C"/>
    <w:rsid w:val="00696B72"/>
    <w:rsid w:val="006B46B3"/>
    <w:rsid w:val="006D3147"/>
    <w:rsid w:val="006E69A4"/>
    <w:rsid w:val="006F6D8A"/>
    <w:rsid w:val="006F7AEB"/>
    <w:rsid w:val="00700DF5"/>
    <w:rsid w:val="00706120"/>
    <w:rsid w:val="00715A14"/>
    <w:rsid w:val="007236C6"/>
    <w:rsid w:val="00726619"/>
    <w:rsid w:val="00752A40"/>
    <w:rsid w:val="00774366"/>
    <w:rsid w:val="00780C14"/>
    <w:rsid w:val="00791033"/>
    <w:rsid w:val="00797B97"/>
    <w:rsid w:val="007A46B8"/>
    <w:rsid w:val="007A5CF1"/>
    <w:rsid w:val="007A6A16"/>
    <w:rsid w:val="007A7C49"/>
    <w:rsid w:val="007B18D1"/>
    <w:rsid w:val="007D3A6D"/>
    <w:rsid w:val="007D63E1"/>
    <w:rsid w:val="007E2A67"/>
    <w:rsid w:val="007E78E0"/>
    <w:rsid w:val="007F2843"/>
    <w:rsid w:val="00807BE1"/>
    <w:rsid w:val="008300D6"/>
    <w:rsid w:val="00835864"/>
    <w:rsid w:val="008545D3"/>
    <w:rsid w:val="00855C44"/>
    <w:rsid w:val="00860976"/>
    <w:rsid w:val="00872FAC"/>
    <w:rsid w:val="00886210"/>
    <w:rsid w:val="00893898"/>
    <w:rsid w:val="008B1707"/>
    <w:rsid w:val="008B22B9"/>
    <w:rsid w:val="008C546F"/>
    <w:rsid w:val="008C5E7B"/>
    <w:rsid w:val="008D2555"/>
    <w:rsid w:val="008D312D"/>
    <w:rsid w:val="008E09F2"/>
    <w:rsid w:val="008E3FCA"/>
    <w:rsid w:val="008E5382"/>
    <w:rsid w:val="0091256E"/>
    <w:rsid w:val="00931697"/>
    <w:rsid w:val="00936AD1"/>
    <w:rsid w:val="009423CC"/>
    <w:rsid w:val="00957071"/>
    <w:rsid w:val="009753D4"/>
    <w:rsid w:val="009764C1"/>
    <w:rsid w:val="009A07AD"/>
    <w:rsid w:val="009C50C9"/>
    <w:rsid w:val="009C68FD"/>
    <w:rsid w:val="009D1AEE"/>
    <w:rsid w:val="009E778F"/>
    <w:rsid w:val="00A24E7C"/>
    <w:rsid w:val="00A61C8A"/>
    <w:rsid w:val="00A779D3"/>
    <w:rsid w:val="00A805A9"/>
    <w:rsid w:val="00AB2DD0"/>
    <w:rsid w:val="00AC5210"/>
    <w:rsid w:val="00AC5CC0"/>
    <w:rsid w:val="00AF079C"/>
    <w:rsid w:val="00B02FCF"/>
    <w:rsid w:val="00B224C4"/>
    <w:rsid w:val="00B24106"/>
    <w:rsid w:val="00B24AA8"/>
    <w:rsid w:val="00B31F73"/>
    <w:rsid w:val="00B34ABC"/>
    <w:rsid w:val="00B536A7"/>
    <w:rsid w:val="00B708ED"/>
    <w:rsid w:val="00B74230"/>
    <w:rsid w:val="00B80E20"/>
    <w:rsid w:val="00B91DEB"/>
    <w:rsid w:val="00BA5BD2"/>
    <w:rsid w:val="00BB56D0"/>
    <w:rsid w:val="00BB6F37"/>
    <w:rsid w:val="00BC1C72"/>
    <w:rsid w:val="00BC2306"/>
    <w:rsid w:val="00BE4B1F"/>
    <w:rsid w:val="00BF7050"/>
    <w:rsid w:val="00C06CDE"/>
    <w:rsid w:val="00C150CF"/>
    <w:rsid w:val="00C322A8"/>
    <w:rsid w:val="00C32B7C"/>
    <w:rsid w:val="00C45541"/>
    <w:rsid w:val="00C5361A"/>
    <w:rsid w:val="00C92132"/>
    <w:rsid w:val="00C95554"/>
    <w:rsid w:val="00CB067D"/>
    <w:rsid w:val="00CB2CFC"/>
    <w:rsid w:val="00CF7552"/>
    <w:rsid w:val="00D1799A"/>
    <w:rsid w:val="00D21118"/>
    <w:rsid w:val="00D21DAC"/>
    <w:rsid w:val="00D34291"/>
    <w:rsid w:val="00D42AF5"/>
    <w:rsid w:val="00D43777"/>
    <w:rsid w:val="00D63798"/>
    <w:rsid w:val="00D75953"/>
    <w:rsid w:val="00D77BD7"/>
    <w:rsid w:val="00DA48B8"/>
    <w:rsid w:val="00DA4A88"/>
    <w:rsid w:val="00DA5916"/>
    <w:rsid w:val="00DB1CD4"/>
    <w:rsid w:val="00DC14C5"/>
    <w:rsid w:val="00DD3BBB"/>
    <w:rsid w:val="00DD5397"/>
    <w:rsid w:val="00DF1283"/>
    <w:rsid w:val="00DF6157"/>
    <w:rsid w:val="00E27CFA"/>
    <w:rsid w:val="00E475C7"/>
    <w:rsid w:val="00E7090C"/>
    <w:rsid w:val="00E75F55"/>
    <w:rsid w:val="00E809E2"/>
    <w:rsid w:val="00E84E5B"/>
    <w:rsid w:val="00E87466"/>
    <w:rsid w:val="00E93138"/>
    <w:rsid w:val="00EC087E"/>
    <w:rsid w:val="00EC1F33"/>
    <w:rsid w:val="00EC7619"/>
    <w:rsid w:val="00ED2B3F"/>
    <w:rsid w:val="00EE7769"/>
    <w:rsid w:val="00EF07DF"/>
    <w:rsid w:val="00F07FCF"/>
    <w:rsid w:val="00F12C25"/>
    <w:rsid w:val="00F200E9"/>
    <w:rsid w:val="00F33FCA"/>
    <w:rsid w:val="00F36F52"/>
    <w:rsid w:val="00F55F8F"/>
    <w:rsid w:val="00F63629"/>
    <w:rsid w:val="00F664C6"/>
    <w:rsid w:val="00F7590F"/>
    <w:rsid w:val="00F92866"/>
    <w:rsid w:val="00F92D38"/>
    <w:rsid w:val="00FA46C2"/>
    <w:rsid w:val="00FD65B7"/>
    <w:rsid w:val="00FE11D7"/>
    <w:rsid w:val="00FF56FE"/>
    <w:rsid w:val="50D249C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6FCA75"/>
  <w15:docId w15:val="{E76FD9CE-C4FF-4063-A5EA-9A4B89D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D92"/>
  </w:style>
  <w:style w:type="paragraph" w:styleId="Heading1">
    <w:name w:val="heading 1"/>
    <w:basedOn w:val="Normal"/>
    <w:next w:val="Normal"/>
    <w:link w:val="Heading1Char"/>
    <w:uiPriority w:val="9"/>
    <w:qFormat/>
    <w:rsid w:val="009764C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GB"/>
    </w:rPr>
  </w:style>
  <w:style w:type="paragraph" w:styleId="Heading3">
    <w:name w:val="heading 3"/>
    <w:basedOn w:val="Normal"/>
    <w:next w:val="Normal"/>
    <w:link w:val="Heading3Char"/>
    <w:uiPriority w:val="9"/>
    <w:semiHidden/>
    <w:unhideWhenUsed/>
    <w:qFormat/>
    <w:rsid w:val="00B24AA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C5CC0"/>
    <w:pPr>
      <w:widowControl w:val="0"/>
      <w:autoSpaceDE w:val="0"/>
      <w:autoSpaceDN w:val="0"/>
      <w:adjustRightInd w:val="0"/>
    </w:pPr>
    <w:rPr>
      <w:rFonts w:ascii="Calibri" w:hAnsi="Calibri" w:cs="Calibri"/>
      <w:color w:val="000000"/>
    </w:rPr>
  </w:style>
  <w:style w:type="paragraph" w:styleId="BodyText">
    <w:name w:val="Body Text"/>
    <w:basedOn w:val="Normal"/>
    <w:link w:val="BodyTextChar"/>
    <w:semiHidden/>
    <w:rsid w:val="001B22F5"/>
    <w:pPr>
      <w:spacing w:line="360" w:lineRule="auto"/>
      <w:jc w:val="center"/>
    </w:pPr>
    <w:rPr>
      <w:rFonts w:ascii="Times New Roman" w:eastAsia="Times New Roman" w:hAnsi="Times New Roman" w:cs="Times New Roman"/>
      <w:b/>
      <w:bCs/>
      <w:sz w:val="32"/>
      <w:lang w:eastAsia="nl-NL"/>
    </w:rPr>
  </w:style>
  <w:style w:type="character" w:customStyle="1" w:styleId="BodyTextChar">
    <w:name w:val="Body Text Char"/>
    <w:basedOn w:val="DefaultParagraphFont"/>
    <w:link w:val="BodyText"/>
    <w:semiHidden/>
    <w:rsid w:val="001B22F5"/>
    <w:rPr>
      <w:rFonts w:ascii="Times New Roman" w:eastAsia="Times New Roman" w:hAnsi="Times New Roman" w:cs="Times New Roman"/>
      <w:b/>
      <w:bCs/>
      <w:sz w:val="32"/>
      <w:lang w:eastAsia="nl-NL"/>
    </w:rPr>
  </w:style>
  <w:style w:type="character" w:styleId="Hyperlink">
    <w:name w:val="Hyperlink"/>
    <w:basedOn w:val="DefaultParagraphFont"/>
    <w:uiPriority w:val="99"/>
    <w:unhideWhenUsed/>
    <w:rsid w:val="001B22F5"/>
    <w:rPr>
      <w:color w:val="0000FF" w:themeColor="hyperlink"/>
      <w:u w:val="single"/>
    </w:rPr>
  </w:style>
  <w:style w:type="character" w:customStyle="1" w:styleId="baec5a81-e4d6-4674-97f3-e9220f0136c1">
    <w:name w:val="baec5a81-e4d6-4674-97f3-e9220f0136c1"/>
    <w:basedOn w:val="DefaultParagraphFont"/>
    <w:rsid w:val="001B22F5"/>
  </w:style>
  <w:style w:type="paragraph" w:styleId="NormalWeb">
    <w:name w:val="Normal (Web)"/>
    <w:basedOn w:val="Normal"/>
    <w:uiPriority w:val="99"/>
    <w:unhideWhenUsed/>
    <w:rsid w:val="00347F89"/>
    <w:pPr>
      <w:spacing w:before="100" w:beforeAutospacing="1" w:after="100" w:afterAutospacing="1"/>
    </w:pPr>
    <w:rPr>
      <w:rFonts w:ascii="Times" w:hAnsi="Times" w:cs="Times New Roman"/>
      <w:sz w:val="20"/>
      <w:szCs w:val="20"/>
      <w:lang w:val="en-GB"/>
    </w:rPr>
  </w:style>
  <w:style w:type="paragraph" w:styleId="BalloonText">
    <w:name w:val="Balloon Text"/>
    <w:basedOn w:val="Normal"/>
    <w:link w:val="BalloonTextChar"/>
    <w:uiPriority w:val="99"/>
    <w:semiHidden/>
    <w:unhideWhenUsed/>
    <w:rsid w:val="00C06CDE"/>
    <w:rPr>
      <w:rFonts w:ascii="Lucida Grande" w:hAnsi="Lucida Grande"/>
      <w:sz w:val="18"/>
      <w:szCs w:val="18"/>
    </w:rPr>
  </w:style>
  <w:style w:type="character" w:customStyle="1" w:styleId="BalloonTextChar">
    <w:name w:val="Balloon Text Char"/>
    <w:basedOn w:val="DefaultParagraphFont"/>
    <w:link w:val="BalloonText"/>
    <w:uiPriority w:val="99"/>
    <w:semiHidden/>
    <w:rsid w:val="00C06CDE"/>
    <w:rPr>
      <w:rFonts w:ascii="Lucida Grande" w:hAnsi="Lucida Grande"/>
      <w:sz w:val="18"/>
      <w:szCs w:val="18"/>
    </w:rPr>
  </w:style>
  <w:style w:type="character" w:styleId="CommentReference">
    <w:name w:val="annotation reference"/>
    <w:basedOn w:val="DefaultParagraphFont"/>
    <w:uiPriority w:val="99"/>
    <w:semiHidden/>
    <w:unhideWhenUsed/>
    <w:rsid w:val="00C06CDE"/>
    <w:rPr>
      <w:sz w:val="18"/>
      <w:szCs w:val="18"/>
    </w:rPr>
  </w:style>
  <w:style w:type="paragraph" w:styleId="CommentText">
    <w:name w:val="annotation text"/>
    <w:basedOn w:val="Normal"/>
    <w:link w:val="CommentTextChar"/>
    <w:uiPriority w:val="99"/>
    <w:semiHidden/>
    <w:unhideWhenUsed/>
    <w:rsid w:val="00C06CDE"/>
  </w:style>
  <w:style w:type="character" w:customStyle="1" w:styleId="CommentTextChar">
    <w:name w:val="Comment Text Char"/>
    <w:basedOn w:val="DefaultParagraphFont"/>
    <w:link w:val="CommentText"/>
    <w:uiPriority w:val="99"/>
    <w:semiHidden/>
    <w:rsid w:val="00C06CDE"/>
  </w:style>
  <w:style w:type="paragraph" w:styleId="CommentSubject">
    <w:name w:val="annotation subject"/>
    <w:basedOn w:val="CommentText"/>
    <w:next w:val="CommentText"/>
    <w:link w:val="CommentSubjectChar"/>
    <w:uiPriority w:val="99"/>
    <w:semiHidden/>
    <w:unhideWhenUsed/>
    <w:rsid w:val="00C06CDE"/>
    <w:rPr>
      <w:b/>
      <w:bCs/>
      <w:sz w:val="20"/>
      <w:szCs w:val="20"/>
    </w:rPr>
  </w:style>
  <w:style w:type="character" w:customStyle="1" w:styleId="CommentSubjectChar">
    <w:name w:val="Comment Subject Char"/>
    <w:basedOn w:val="CommentTextChar"/>
    <w:link w:val="CommentSubject"/>
    <w:uiPriority w:val="99"/>
    <w:semiHidden/>
    <w:rsid w:val="00C06CDE"/>
    <w:rPr>
      <w:b/>
      <w:bCs/>
      <w:sz w:val="20"/>
      <w:szCs w:val="20"/>
    </w:rPr>
  </w:style>
  <w:style w:type="character" w:customStyle="1" w:styleId="Heading1Char">
    <w:name w:val="Heading 1 Char"/>
    <w:basedOn w:val="DefaultParagraphFont"/>
    <w:link w:val="Heading1"/>
    <w:uiPriority w:val="9"/>
    <w:rsid w:val="009764C1"/>
    <w:rPr>
      <w:rFonts w:asciiTheme="majorHAnsi" w:eastAsiaTheme="majorEastAsia" w:hAnsiTheme="majorHAnsi" w:cstheme="majorBidi"/>
      <w:b/>
      <w:bCs/>
      <w:color w:val="365F91" w:themeColor="accent1" w:themeShade="BF"/>
      <w:sz w:val="28"/>
      <w:szCs w:val="28"/>
      <w:lang w:val="en-GB"/>
    </w:rPr>
  </w:style>
  <w:style w:type="paragraph" w:styleId="Revision">
    <w:name w:val="Revision"/>
    <w:hidden/>
    <w:uiPriority w:val="99"/>
    <w:semiHidden/>
    <w:rsid w:val="007A5CF1"/>
  </w:style>
  <w:style w:type="character" w:customStyle="1" w:styleId="Heading3Char">
    <w:name w:val="Heading 3 Char"/>
    <w:basedOn w:val="DefaultParagraphFont"/>
    <w:link w:val="Heading3"/>
    <w:uiPriority w:val="9"/>
    <w:semiHidden/>
    <w:rsid w:val="00B24AA8"/>
    <w:rPr>
      <w:rFonts w:asciiTheme="majorHAnsi" w:eastAsiaTheme="majorEastAsia" w:hAnsiTheme="majorHAnsi" w:cstheme="majorBidi"/>
      <w:color w:val="243F60" w:themeColor="accent1" w:themeShade="7F"/>
    </w:rPr>
  </w:style>
  <w:style w:type="paragraph" w:customStyle="1" w:styleId="link-to-top">
    <w:name w:val="link-to-top"/>
    <w:basedOn w:val="Normal"/>
    <w:rsid w:val="006B46B3"/>
    <w:pPr>
      <w:spacing w:before="100" w:beforeAutospacing="1" w:after="100" w:afterAutospacing="1"/>
    </w:pPr>
    <w:rPr>
      <w:rFonts w:ascii="Times New Roman" w:eastAsia="Times New Roman" w:hAnsi="Times New Roman" w:cs="Times New Roman"/>
      <w:lang w:val="de-CH" w:eastAsia="de-CH"/>
    </w:rPr>
  </w:style>
  <w:style w:type="character" w:styleId="Strong">
    <w:name w:val="Strong"/>
    <w:basedOn w:val="DefaultParagraphFont"/>
    <w:uiPriority w:val="22"/>
    <w:qFormat/>
    <w:rsid w:val="006B46B3"/>
    <w:rPr>
      <w:b/>
      <w:bCs/>
    </w:rPr>
  </w:style>
  <w:style w:type="paragraph" w:styleId="ListParagraph">
    <w:name w:val="List Paragraph"/>
    <w:basedOn w:val="Normal"/>
    <w:uiPriority w:val="34"/>
    <w:qFormat/>
    <w:pPr>
      <w:ind w:left="720"/>
      <w:contextualSpacing/>
    </w:pPr>
  </w:style>
  <w:style w:type="paragraph" w:styleId="NoSpacing">
    <w:name w:val="No Spacing"/>
    <w:uiPriority w:val="1"/>
    <w:qFormat/>
    <w:rsid w:val="00EC087E"/>
  </w:style>
  <w:style w:type="character" w:styleId="UnresolvedMention">
    <w:name w:val="Unresolved Mention"/>
    <w:basedOn w:val="DefaultParagraphFont"/>
    <w:uiPriority w:val="99"/>
    <w:semiHidden/>
    <w:unhideWhenUsed/>
    <w:rsid w:val="000336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77546">
      <w:bodyDiv w:val="1"/>
      <w:marLeft w:val="0"/>
      <w:marRight w:val="0"/>
      <w:marTop w:val="0"/>
      <w:marBottom w:val="0"/>
      <w:divBdr>
        <w:top w:val="none" w:sz="0" w:space="0" w:color="auto"/>
        <w:left w:val="none" w:sz="0" w:space="0" w:color="auto"/>
        <w:bottom w:val="none" w:sz="0" w:space="0" w:color="auto"/>
        <w:right w:val="none" w:sz="0" w:space="0" w:color="auto"/>
      </w:divBdr>
    </w:div>
    <w:div w:id="210965649">
      <w:bodyDiv w:val="1"/>
      <w:marLeft w:val="0"/>
      <w:marRight w:val="0"/>
      <w:marTop w:val="0"/>
      <w:marBottom w:val="0"/>
      <w:divBdr>
        <w:top w:val="none" w:sz="0" w:space="0" w:color="auto"/>
        <w:left w:val="none" w:sz="0" w:space="0" w:color="auto"/>
        <w:bottom w:val="none" w:sz="0" w:space="0" w:color="auto"/>
        <w:right w:val="none" w:sz="0" w:space="0" w:color="auto"/>
      </w:divBdr>
    </w:div>
    <w:div w:id="217938727">
      <w:bodyDiv w:val="1"/>
      <w:marLeft w:val="0"/>
      <w:marRight w:val="0"/>
      <w:marTop w:val="0"/>
      <w:marBottom w:val="0"/>
      <w:divBdr>
        <w:top w:val="none" w:sz="0" w:space="0" w:color="auto"/>
        <w:left w:val="none" w:sz="0" w:space="0" w:color="auto"/>
        <w:bottom w:val="none" w:sz="0" w:space="0" w:color="auto"/>
        <w:right w:val="none" w:sz="0" w:space="0" w:color="auto"/>
      </w:divBdr>
    </w:div>
    <w:div w:id="246885575">
      <w:bodyDiv w:val="1"/>
      <w:marLeft w:val="0"/>
      <w:marRight w:val="0"/>
      <w:marTop w:val="0"/>
      <w:marBottom w:val="0"/>
      <w:divBdr>
        <w:top w:val="none" w:sz="0" w:space="0" w:color="auto"/>
        <w:left w:val="none" w:sz="0" w:space="0" w:color="auto"/>
        <w:bottom w:val="none" w:sz="0" w:space="0" w:color="auto"/>
        <w:right w:val="none" w:sz="0" w:space="0" w:color="auto"/>
      </w:divBdr>
    </w:div>
    <w:div w:id="293143215">
      <w:bodyDiv w:val="1"/>
      <w:marLeft w:val="0"/>
      <w:marRight w:val="0"/>
      <w:marTop w:val="0"/>
      <w:marBottom w:val="0"/>
      <w:divBdr>
        <w:top w:val="none" w:sz="0" w:space="0" w:color="auto"/>
        <w:left w:val="none" w:sz="0" w:space="0" w:color="auto"/>
        <w:bottom w:val="none" w:sz="0" w:space="0" w:color="auto"/>
        <w:right w:val="none" w:sz="0" w:space="0" w:color="auto"/>
      </w:divBdr>
    </w:div>
    <w:div w:id="659239617">
      <w:bodyDiv w:val="1"/>
      <w:marLeft w:val="0"/>
      <w:marRight w:val="0"/>
      <w:marTop w:val="0"/>
      <w:marBottom w:val="0"/>
      <w:divBdr>
        <w:top w:val="none" w:sz="0" w:space="0" w:color="auto"/>
        <w:left w:val="none" w:sz="0" w:space="0" w:color="auto"/>
        <w:bottom w:val="none" w:sz="0" w:space="0" w:color="auto"/>
        <w:right w:val="none" w:sz="0" w:space="0" w:color="auto"/>
      </w:divBdr>
    </w:div>
    <w:div w:id="748818118">
      <w:bodyDiv w:val="1"/>
      <w:marLeft w:val="0"/>
      <w:marRight w:val="0"/>
      <w:marTop w:val="0"/>
      <w:marBottom w:val="0"/>
      <w:divBdr>
        <w:top w:val="none" w:sz="0" w:space="0" w:color="auto"/>
        <w:left w:val="none" w:sz="0" w:space="0" w:color="auto"/>
        <w:bottom w:val="none" w:sz="0" w:space="0" w:color="auto"/>
        <w:right w:val="none" w:sz="0" w:space="0" w:color="auto"/>
      </w:divBdr>
    </w:div>
    <w:div w:id="749304507">
      <w:bodyDiv w:val="1"/>
      <w:marLeft w:val="0"/>
      <w:marRight w:val="0"/>
      <w:marTop w:val="0"/>
      <w:marBottom w:val="0"/>
      <w:divBdr>
        <w:top w:val="none" w:sz="0" w:space="0" w:color="auto"/>
        <w:left w:val="none" w:sz="0" w:space="0" w:color="auto"/>
        <w:bottom w:val="none" w:sz="0" w:space="0" w:color="auto"/>
        <w:right w:val="none" w:sz="0" w:space="0" w:color="auto"/>
      </w:divBdr>
    </w:div>
    <w:div w:id="839155548">
      <w:bodyDiv w:val="1"/>
      <w:marLeft w:val="0"/>
      <w:marRight w:val="0"/>
      <w:marTop w:val="0"/>
      <w:marBottom w:val="0"/>
      <w:divBdr>
        <w:top w:val="none" w:sz="0" w:space="0" w:color="auto"/>
        <w:left w:val="none" w:sz="0" w:space="0" w:color="auto"/>
        <w:bottom w:val="none" w:sz="0" w:space="0" w:color="auto"/>
        <w:right w:val="none" w:sz="0" w:space="0" w:color="auto"/>
      </w:divBdr>
    </w:div>
    <w:div w:id="912397093">
      <w:bodyDiv w:val="1"/>
      <w:marLeft w:val="0"/>
      <w:marRight w:val="0"/>
      <w:marTop w:val="0"/>
      <w:marBottom w:val="0"/>
      <w:divBdr>
        <w:top w:val="none" w:sz="0" w:space="0" w:color="auto"/>
        <w:left w:val="none" w:sz="0" w:space="0" w:color="auto"/>
        <w:bottom w:val="none" w:sz="0" w:space="0" w:color="auto"/>
        <w:right w:val="none" w:sz="0" w:space="0" w:color="auto"/>
      </w:divBdr>
      <w:divsChild>
        <w:div w:id="1134176225">
          <w:marLeft w:val="0"/>
          <w:marRight w:val="0"/>
          <w:marTop w:val="0"/>
          <w:marBottom w:val="0"/>
          <w:divBdr>
            <w:top w:val="none" w:sz="0" w:space="0" w:color="auto"/>
            <w:left w:val="none" w:sz="0" w:space="0" w:color="auto"/>
            <w:bottom w:val="none" w:sz="0" w:space="0" w:color="auto"/>
            <w:right w:val="none" w:sz="0" w:space="0" w:color="auto"/>
          </w:divBdr>
        </w:div>
        <w:div w:id="1973242936">
          <w:marLeft w:val="0"/>
          <w:marRight w:val="0"/>
          <w:marTop w:val="0"/>
          <w:marBottom w:val="0"/>
          <w:divBdr>
            <w:top w:val="none" w:sz="0" w:space="0" w:color="auto"/>
            <w:left w:val="none" w:sz="0" w:space="0" w:color="auto"/>
            <w:bottom w:val="none" w:sz="0" w:space="0" w:color="auto"/>
            <w:right w:val="none" w:sz="0" w:space="0" w:color="auto"/>
          </w:divBdr>
        </w:div>
        <w:div w:id="311907686">
          <w:marLeft w:val="0"/>
          <w:marRight w:val="0"/>
          <w:marTop w:val="0"/>
          <w:marBottom w:val="0"/>
          <w:divBdr>
            <w:top w:val="none" w:sz="0" w:space="0" w:color="auto"/>
            <w:left w:val="none" w:sz="0" w:space="0" w:color="auto"/>
            <w:bottom w:val="none" w:sz="0" w:space="0" w:color="auto"/>
            <w:right w:val="none" w:sz="0" w:space="0" w:color="auto"/>
          </w:divBdr>
        </w:div>
        <w:div w:id="1358390463">
          <w:marLeft w:val="0"/>
          <w:marRight w:val="0"/>
          <w:marTop w:val="0"/>
          <w:marBottom w:val="0"/>
          <w:divBdr>
            <w:top w:val="none" w:sz="0" w:space="0" w:color="auto"/>
            <w:left w:val="none" w:sz="0" w:space="0" w:color="auto"/>
            <w:bottom w:val="none" w:sz="0" w:space="0" w:color="auto"/>
            <w:right w:val="none" w:sz="0" w:space="0" w:color="auto"/>
          </w:divBdr>
        </w:div>
        <w:div w:id="121968485">
          <w:marLeft w:val="0"/>
          <w:marRight w:val="0"/>
          <w:marTop w:val="0"/>
          <w:marBottom w:val="0"/>
          <w:divBdr>
            <w:top w:val="none" w:sz="0" w:space="0" w:color="auto"/>
            <w:left w:val="none" w:sz="0" w:space="0" w:color="auto"/>
            <w:bottom w:val="none" w:sz="0" w:space="0" w:color="auto"/>
            <w:right w:val="none" w:sz="0" w:space="0" w:color="auto"/>
          </w:divBdr>
        </w:div>
        <w:div w:id="500047682">
          <w:marLeft w:val="0"/>
          <w:marRight w:val="0"/>
          <w:marTop w:val="0"/>
          <w:marBottom w:val="0"/>
          <w:divBdr>
            <w:top w:val="none" w:sz="0" w:space="0" w:color="auto"/>
            <w:left w:val="none" w:sz="0" w:space="0" w:color="auto"/>
            <w:bottom w:val="none" w:sz="0" w:space="0" w:color="auto"/>
            <w:right w:val="none" w:sz="0" w:space="0" w:color="auto"/>
          </w:divBdr>
        </w:div>
      </w:divsChild>
    </w:div>
    <w:div w:id="928006257">
      <w:bodyDiv w:val="1"/>
      <w:marLeft w:val="0"/>
      <w:marRight w:val="0"/>
      <w:marTop w:val="0"/>
      <w:marBottom w:val="0"/>
      <w:divBdr>
        <w:top w:val="none" w:sz="0" w:space="0" w:color="auto"/>
        <w:left w:val="none" w:sz="0" w:space="0" w:color="auto"/>
        <w:bottom w:val="none" w:sz="0" w:space="0" w:color="auto"/>
        <w:right w:val="none" w:sz="0" w:space="0" w:color="auto"/>
      </w:divBdr>
    </w:div>
    <w:div w:id="1020740208">
      <w:bodyDiv w:val="1"/>
      <w:marLeft w:val="0"/>
      <w:marRight w:val="0"/>
      <w:marTop w:val="0"/>
      <w:marBottom w:val="0"/>
      <w:divBdr>
        <w:top w:val="none" w:sz="0" w:space="0" w:color="auto"/>
        <w:left w:val="none" w:sz="0" w:space="0" w:color="auto"/>
        <w:bottom w:val="none" w:sz="0" w:space="0" w:color="auto"/>
        <w:right w:val="none" w:sz="0" w:space="0" w:color="auto"/>
      </w:divBdr>
    </w:div>
    <w:div w:id="1135414374">
      <w:bodyDiv w:val="1"/>
      <w:marLeft w:val="0"/>
      <w:marRight w:val="0"/>
      <w:marTop w:val="0"/>
      <w:marBottom w:val="0"/>
      <w:divBdr>
        <w:top w:val="none" w:sz="0" w:space="0" w:color="auto"/>
        <w:left w:val="none" w:sz="0" w:space="0" w:color="auto"/>
        <w:bottom w:val="none" w:sz="0" w:space="0" w:color="auto"/>
        <w:right w:val="none" w:sz="0" w:space="0" w:color="auto"/>
      </w:divBdr>
    </w:div>
    <w:div w:id="1141534269">
      <w:bodyDiv w:val="1"/>
      <w:marLeft w:val="0"/>
      <w:marRight w:val="0"/>
      <w:marTop w:val="0"/>
      <w:marBottom w:val="0"/>
      <w:divBdr>
        <w:top w:val="none" w:sz="0" w:space="0" w:color="auto"/>
        <w:left w:val="none" w:sz="0" w:space="0" w:color="auto"/>
        <w:bottom w:val="none" w:sz="0" w:space="0" w:color="auto"/>
        <w:right w:val="none" w:sz="0" w:space="0" w:color="auto"/>
      </w:divBdr>
    </w:div>
    <w:div w:id="1146161339">
      <w:bodyDiv w:val="1"/>
      <w:marLeft w:val="0"/>
      <w:marRight w:val="0"/>
      <w:marTop w:val="0"/>
      <w:marBottom w:val="0"/>
      <w:divBdr>
        <w:top w:val="none" w:sz="0" w:space="0" w:color="auto"/>
        <w:left w:val="none" w:sz="0" w:space="0" w:color="auto"/>
        <w:bottom w:val="none" w:sz="0" w:space="0" w:color="auto"/>
        <w:right w:val="none" w:sz="0" w:space="0" w:color="auto"/>
      </w:divBdr>
    </w:div>
    <w:div w:id="1292907820">
      <w:bodyDiv w:val="1"/>
      <w:marLeft w:val="0"/>
      <w:marRight w:val="0"/>
      <w:marTop w:val="0"/>
      <w:marBottom w:val="0"/>
      <w:divBdr>
        <w:top w:val="none" w:sz="0" w:space="0" w:color="auto"/>
        <w:left w:val="none" w:sz="0" w:space="0" w:color="auto"/>
        <w:bottom w:val="none" w:sz="0" w:space="0" w:color="auto"/>
        <w:right w:val="none" w:sz="0" w:space="0" w:color="auto"/>
      </w:divBdr>
    </w:div>
    <w:div w:id="1529296378">
      <w:bodyDiv w:val="1"/>
      <w:marLeft w:val="0"/>
      <w:marRight w:val="0"/>
      <w:marTop w:val="0"/>
      <w:marBottom w:val="0"/>
      <w:divBdr>
        <w:top w:val="none" w:sz="0" w:space="0" w:color="auto"/>
        <w:left w:val="none" w:sz="0" w:space="0" w:color="auto"/>
        <w:bottom w:val="none" w:sz="0" w:space="0" w:color="auto"/>
        <w:right w:val="none" w:sz="0" w:space="0" w:color="auto"/>
      </w:divBdr>
    </w:div>
    <w:div w:id="1798792154">
      <w:bodyDiv w:val="1"/>
      <w:marLeft w:val="0"/>
      <w:marRight w:val="0"/>
      <w:marTop w:val="0"/>
      <w:marBottom w:val="0"/>
      <w:divBdr>
        <w:top w:val="none" w:sz="0" w:space="0" w:color="auto"/>
        <w:left w:val="none" w:sz="0" w:space="0" w:color="auto"/>
        <w:bottom w:val="none" w:sz="0" w:space="0" w:color="auto"/>
        <w:right w:val="none" w:sz="0" w:space="0" w:color="auto"/>
      </w:divBdr>
    </w:div>
    <w:div w:id="1844006026">
      <w:bodyDiv w:val="1"/>
      <w:marLeft w:val="0"/>
      <w:marRight w:val="0"/>
      <w:marTop w:val="0"/>
      <w:marBottom w:val="0"/>
      <w:divBdr>
        <w:top w:val="none" w:sz="0" w:space="0" w:color="auto"/>
        <w:left w:val="none" w:sz="0" w:space="0" w:color="auto"/>
        <w:bottom w:val="none" w:sz="0" w:space="0" w:color="auto"/>
        <w:right w:val="none" w:sz="0" w:space="0" w:color="auto"/>
      </w:divBdr>
    </w:div>
    <w:div w:id="1928539973">
      <w:bodyDiv w:val="1"/>
      <w:marLeft w:val="0"/>
      <w:marRight w:val="0"/>
      <w:marTop w:val="0"/>
      <w:marBottom w:val="0"/>
      <w:divBdr>
        <w:top w:val="none" w:sz="0" w:space="0" w:color="auto"/>
        <w:left w:val="none" w:sz="0" w:space="0" w:color="auto"/>
        <w:bottom w:val="none" w:sz="0" w:space="0" w:color="auto"/>
        <w:right w:val="none" w:sz="0" w:space="0" w:color="auto"/>
      </w:divBdr>
    </w:div>
    <w:div w:id="2004118336">
      <w:bodyDiv w:val="1"/>
      <w:marLeft w:val="0"/>
      <w:marRight w:val="0"/>
      <w:marTop w:val="0"/>
      <w:marBottom w:val="0"/>
      <w:divBdr>
        <w:top w:val="none" w:sz="0" w:space="0" w:color="auto"/>
        <w:left w:val="none" w:sz="0" w:space="0" w:color="auto"/>
        <w:bottom w:val="none" w:sz="0" w:space="0" w:color="auto"/>
        <w:right w:val="none" w:sz="0" w:space="0" w:color="auto"/>
      </w:divBdr>
      <w:divsChild>
        <w:div w:id="236942534">
          <w:marLeft w:val="0"/>
          <w:marRight w:val="0"/>
          <w:marTop w:val="0"/>
          <w:marBottom w:val="0"/>
          <w:divBdr>
            <w:top w:val="none" w:sz="0" w:space="0" w:color="auto"/>
            <w:left w:val="none" w:sz="0" w:space="0" w:color="auto"/>
            <w:bottom w:val="none" w:sz="0" w:space="0" w:color="auto"/>
            <w:right w:val="none" w:sz="0" w:space="0" w:color="auto"/>
          </w:divBdr>
        </w:div>
        <w:div w:id="1748456173">
          <w:marLeft w:val="0"/>
          <w:marRight w:val="0"/>
          <w:marTop w:val="0"/>
          <w:marBottom w:val="0"/>
          <w:divBdr>
            <w:top w:val="none" w:sz="0" w:space="0" w:color="auto"/>
            <w:left w:val="none" w:sz="0" w:space="0" w:color="auto"/>
            <w:bottom w:val="none" w:sz="0" w:space="0" w:color="auto"/>
            <w:right w:val="none" w:sz="0" w:space="0" w:color="auto"/>
          </w:divBdr>
        </w:div>
      </w:divsChild>
    </w:div>
    <w:div w:id="2144880692">
      <w:bodyDiv w:val="1"/>
      <w:marLeft w:val="0"/>
      <w:marRight w:val="0"/>
      <w:marTop w:val="0"/>
      <w:marBottom w:val="0"/>
      <w:divBdr>
        <w:top w:val="none" w:sz="0" w:space="0" w:color="auto"/>
        <w:left w:val="none" w:sz="0" w:space="0" w:color="auto"/>
        <w:bottom w:val="none" w:sz="0" w:space="0" w:color="auto"/>
        <w:right w:val="none" w:sz="0" w:space="0" w:color="auto"/>
      </w:divBdr>
      <w:divsChild>
        <w:div w:id="2052802211">
          <w:marLeft w:val="0"/>
          <w:marRight w:val="0"/>
          <w:marTop w:val="0"/>
          <w:marBottom w:val="0"/>
          <w:divBdr>
            <w:top w:val="none" w:sz="0" w:space="0" w:color="auto"/>
            <w:left w:val="none" w:sz="0" w:space="0" w:color="auto"/>
            <w:bottom w:val="none" w:sz="0" w:space="0" w:color="auto"/>
            <w:right w:val="none" w:sz="0" w:space="0" w:color="auto"/>
          </w:divBdr>
          <w:divsChild>
            <w:div w:id="165749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FF74A-EA56-4B04-B3C0-D91D80AE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1927</Words>
  <Characters>12238</Characters>
  <Application>Microsoft Office Word</Application>
  <DocSecurity>0</DocSecurity>
  <Lines>1223</Lines>
  <Paragraphs>708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ZHAW</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Mottram</dc:creator>
  <cp:lastModifiedBy>Sean Gibbons</cp:lastModifiedBy>
  <cp:revision>2</cp:revision>
  <cp:lastPrinted>2015-09-29T19:12:00Z</cp:lastPrinted>
  <dcterms:created xsi:type="dcterms:W3CDTF">2023-09-01T06:45:00Z</dcterms:created>
  <dcterms:modified xsi:type="dcterms:W3CDTF">2023-09-01T06:45:00Z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0d9bad3-6dac-4e9a-89a3-89f3b8d247b2_Enabled">
    <vt:lpwstr>true</vt:lpwstr>
  </property>
  <property fmtid="{D5CDD505-2E9C-101B-9397-08002B2CF9AE}" pid="3" name="MSIP_Label_10d9bad3-6dac-4e9a-89a3-89f3b8d247b2_SetDate">
    <vt:lpwstr>2023-03-08T18:59:23Z</vt:lpwstr>
  </property>
  <property fmtid="{D5CDD505-2E9C-101B-9397-08002B2CF9AE}" pid="4" name="MSIP_Label_10d9bad3-6dac-4e9a-89a3-89f3b8d247b2_Method">
    <vt:lpwstr>Standard</vt:lpwstr>
  </property>
  <property fmtid="{D5CDD505-2E9C-101B-9397-08002B2CF9AE}" pid="5" name="MSIP_Label_10d9bad3-6dac-4e9a-89a3-89f3b8d247b2_Name">
    <vt:lpwstr>10d9bad3-6dac-4e9a-89a3-89f3b8d247b2</vt:lpwstr>
  </property>
  <property fmtid="{D5CDD505-2E9C-101B-9397-08002B2CF9AE}" pid="6" name="MSIP_Label_10d9bad3-6dac-4e9a-89a3-89f3b8d247b2_SiteId">
    <vt:lpwstr>5d1a9f9d-201f-4a10-b983-451cf65cbc1e</vt:lpwstr>
  </property>
  <property fmtid="{D5CDD505-2E9C-101B-9397-08002B2CF9AE}" pid="7" name="MSIP_Label_10d9bad3-6dac-4e9a-89a3-89f3b8d247b2_ActionId">
    <vt:lpwstr>d6c8c6d9-db62-424e-af1d-56105432a8c0</vt:lpwstr>
  </property>
  <property fmtid="{D5CDD505-2E9C-101B-9397-08002B2CF9AE}" pid="8" name="MSIP_Label_10d9bad3-6dac-4e9a-89a3-89f3b8d247b2_ContentBits">
    <vt:lpwstr>0</vt:lpwstr>
  </property>
</Properties>
</file>